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3205"/>
        <w:tblW w:w="6374" w:type="dxa"/>
        <w:tblLook w:val="04A0" w:firstRow="1" w:lastRow="0" w:firstColumn="1" w:lastColumn="0" w:noHBand="0" w:noVBand="1"/>
      </w:tblPr>
      <w:tblGrid>
        <w:gridCol w:w="2472"/>
        <w:gridCol w:w="3902"/>
      </w:tblGrid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Параметр</w:t>
            </w:r>
            <w:r w:rsidRPr="00FA78BE">
              <w:rPr>
                <w:rFonts w:ascii="Engravers MT" w:hAnsi="Engravers MT"/>
              </w:rPr>
              <w:t xml:space="preserve">          </w:t>
            </w:r>
          </w:p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Значение</w:t>
            </w:r>
            <w:r w:rsidRPr="00FA78BE">
              <w:rPr>
                <w:rFonts w:ascii="Engravers MT" w:hAnsi="Engravers MT"/>
              </w:rPr>
              <w:t xml:space="preserve">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Научное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название</w:t>
            </w:r>
            <w:r w:rsidRPr="00FA78BE">
              <w:rPr>
                <w:rFonts w:ascii="Engravers MT" w:hAnsi="Engravers MT"/>
              </w:rPr>
              <w:t xml:space="preserve">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proofErr w:type="spellStart"/>
            <w:r w:rsidRPr="00FA78BE">
              <w:rPr>
                <w:rFonts w:ascii="Engravers MT" w:hAnsi="Engravers MT"/>
              </w:rPr>
              <w:t>Luscinia</w:t>
            </w:r>
            <w:proofErr w:type="spellEnd"/>
            <w:r w:rsidRPr="00FA78BE">
              <w:rPr>
                <w:rFonts w:ascii="Engravers MT" w:hAnsi="Engravers MT"/>
              </w:rPr>
              <w:t xml:space="preserve"> </w:t>
            </w:r>
            <w:proofErr w:type="spellStart"/>
            <w:r w:rsidRPr="00FA78BE">
              <w:rPr>
                <w:rFonts w:ascii="Engravers MT" w:hAnsi="Engravers MT"/>
              </w:rPr>
              <w:t>luscinia</w:t>
            </w:r>
            <w:proofErr w:type="spellEnd"/>
            <w:r w:rsidRPr="00FA78BE">
              <w:rPr>
                <w:rFonts w:ascii="Engravers MT" w:hAnsi="Engravers MT"/>
              </w:rPr>
              <w:t xml:space="preserve">    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Семейство</w:t>
            </w:r>
            <w:r w:rsidRPr="00FA78BE">
              <w:rPr>
                <w:rFonts w:ascii="Engravers MT" w:hAnsi="Engravers MT"/>
              </w:rPr>
              <w:t xml:space="preserve">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proofErr w:type="spellStart"/>
            <w:r w:rsidRPr="00FA78BE">
              <w:rPr>
                <w:rFonts w:ascii="Cambria" w:hAnsi="Cambria" w:cs="Cambria"/>
              </w:rPr>
              <w:t>Мухоловковые</w:t>
            </w:r>
            <w:proofErr w:type="spellEnd"/>
            <w:r w:rsidRPr="00FA78BE">
              <w:rPr>
                <w:rFonts w:ascii="Engravers MT" w:hAnsi="Engravers MT"/>
              </w:rPr>
              <w:t xml:space="preserve">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Род</w:t>
            </w:r>
            <w:r w:rsidRPr="00FA78BE">
              <w:rPr>
                <w:rFonts w:ascii="Engravers MT" w:hAnsi="Engravers MT"/>
              </w:rPr>
              <w:t xml:space="preserve">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Соловьи</w:t>
            </w:r>
            <w:r w:rsidRPr="00FA78BE">
              <w:rPr>
                <w:rFonts w:ascii="Engravers MT" w:hAnsi="Engravers MT"/>
              </w:rPr>
              <w:t xml:space="preserve">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Длина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тела</w:t>
            </w:r>
            <w:r w:rsidRPr="00FA78BE">
              <w:rPr>
                <w:rFonts w:ascii="Engravers MT" w:hAnsi="Engravers MT"/>
              </w:rPr>
              <w:t xml:space="preserve">     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Около</w:t>
            </w:r>
            <w:r w:rsidRPr="00FA78BE">
              <w:rPr>
                <w:rFonts w:ascii="Engravers MT" w:hAnsi="Engravers MT"/>
              </w:rPr>
              <w:t xml:space="preserve"> 16</w:t>
            </w:r>
            <w:r w:rsidRPr="00FA78BE">
              <w:rPr>
                <w:rFonts w:ascii="Engravers MT" w:hAnsi="Engravers MT" w:cs="Engravers MT"/>
              </w:rPr>
              <w:t>–</w:t>
            </w:r>
            <w:r w:rsidRPr="00FA78BE">
              <w:rPr>
                <w:rFonts w:ascii="Engravers MT" w:hAnsi="Engravers MT"/>
              </w:rPr>
              <w:t xml:space="preserve">18 </w:t>
            </w:r>
            <w:r w:rsidRPr="00FA78BE">
              <w:rPr>
                <w:rFonts w:ascii="Cambria" w:hAnsi="Cambria" w:cs="Cambria"/>
              </w:rPr>
              <w:t>см</w:t>
            </w:r>
            <w:r w:rsidRPr="00FA78BE">
              <w:rPr>
                <w:rFonts w:ascii="Engravers MT" w:hAnsi="Engravers MT"/>
              </w:rPr>
              <w:t xml:space="preserve">        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Размах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крыльев</w:t>
            </w:r>
            <w:r w:rsidRPr="00FA78BE">
              <w:rPr>
                <w:rFonts w:ascii="Engravers MT" w:hAnsi="Engravers MT"/>
              </w:rPr>
              <w:t xml:space="preserve"> 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До</w:t>
            </w:r>
            <w:r w:rsidRPr="00FA78BE">
              <w:rPr>
                <w:rFonts w:ascii="Engravers MT" w:hAnsi="Engravers MT"/>
              </w:rPr>
              <w:t xml:space="preserve"> 27 </w:t>
            </w:r>
            <w:r w:rsidRPr="00FA78BE">
              <w:rPr>
                <w:rFonts w:ascii="Cambria" w:hAnsi="Cambria" w:cs="Cambria"/>
              </w:rPr>
              <w:t>см</w:t>
            </w:r>
            <w:r w:rsidRPr="00FA78BE">
              <w:rPr>
                <w:rFonts w:ascii="Engravers MT" w:hAnsi="Engravers MT"/>
              </w:rPr>
              <w:t xml:space="preserve">             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Вес</w:t>
            </w:r>
            <w:r w:rsidRPr="00FA78BE">
              <w:rPr>
                <w:rFonts w:ascii="Engravers MT" w:hAnsi="Engravers MT"/>
              </w:rPr>
              <w:t xml:space="preserve">            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Примерно</w:t>
            </w:r>
            <w:r w:rsidRPr="00FA78BE">
              <w:rPr>
                <w:rFonts w:ascii="Engravers MT" w:hAnsi="Engravers MT"/>
              </w:rPr>
              <w:t xml:space="preserve"> 20</w:t>
            </w:r>
            <w:r w:rsidRPr="00FA78BE">
              <w:rPr>
                <w:rFonts w:ascii="Engravers MT" w:hAnsi="Engravers MT" w:cs="Engravers MT"/>
              </w:rPr>
              <w:t>–</w:t>
            </w:r>
            <w:r w:rsidRPr="00FA78BE">
              <w:rPr>
                <w:rFonts w:ascii="Engravers MT" w:hAnsi="Engravers MT"/>
              </w:rPr>
              <w:t xml:space="preserve">25 </w:t>
            </w:r>
            <w:r w:rsidRPr="00FA78BE">
              <w:rPr>
                <w:rFonts w:ascii="Cambria" w:hAnsi="Cambria" w:cs="Cambria"/>
              </w:rPr>
              <w:t>г</w:t>
            </w:r>
            <w:r w:rsidRPr="00FA78BE">
              <w:rPr>
                <w:rFonts w:ascii="Engravers MT" w:hAnsi="Engravers MT"/>
              </w:rPr>
              <w:t xml:space="preserve">     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Окраска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оперения</w:t>
            </w:r>
            <w:r w:rsidRPr="00FA78BE">
              <w:rPr>
                <w:rFonts w:ascii="Engravers MT" w:hAnsi="Engravers MT"/>
              </w:rPr>
              <w:t xml:space="preserve">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Верх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тёмно</w:t>
            </w:r>
            <w:r w:rsidRPr="00FA78BE">
              <w:rPr>
                <w:rFonts w:ascii="Engravers MT" w:hAnsi="Engravers MT"/>
              </w:rPr>
              <w:t>-</w:t>
            </w:r>
            <w:r w:rsidRPr="00FA78BE">
              <w:rPr>
                <w:rFonts w:ascii="Cambria" w:hAnsi="Cambria" w:cs="Cambria"/>
              </w:rPr>
              <w:t>коричневый</w:t>
            </w:r>
            <w:r w:rsidRPr="00FA78BE">
              <w:rPr>
                <w:rFonts w:ascii="Engravers MT" w:hAnsi="Engravers MT"/>
              </w:rPr>
              <w:t xml:space="preserve">, </w:t>
            </w:r>
            <w:r w:rsidRPr="00FA78BE">
              <w:rPr>
                <w:rFonts w:ascii="Cambria" w:hAnsi="Cambria" w:cs="Cambria"/>
              </w:rPr>
              <w:t>низ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серовато</w:t>
            </w:r>
            <w:r w:rsidRPr="00FA78BE">
              <w:rPr>
                <w:rFonts w:ascii="Engravers MT" w:hAnsi="Engravers MT"/>
              </w:rPr>
              <w:t>-</w:t>
            </w:r>
            <w:r w:rsidRPr="00FA78BE">
              <w:rPr>
                <w:rFonts w:ascii="Cambria" w:hAnsi="Cambria" w:cs="Cambria"/>
              </w:rPr>
              <w:t>белый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Питание</w:t>
            </w:r>
            <w:r w:rsidRPr="00FA78BE">
              <w:rPr>
                <w:rFonts w:ascii="Engravers MT" w:hAnsi="Engravers MT"/>
              </w:rPr>
              <w:t xml:space="preserve">        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Насекомые</w:t>
            </w:r>
            <w:r w:rsidRPr="00FA78BE">
              <w:rPr>
                <w:rFonts w:ascii="Engravers MT" w:hAnsi="Engravers MT"/>
              </w:rPr>
              <w:t xml:space="preserve">, </w:t>
            </w:r>
            <w:r w:rsidRPr="00FA78BE">
              <w:rPr>
                <w:rFonts w:ascii="Cambria" w:hAnsi="Cambria" w:cs="Cambria"/>
              </w:rPr>
              <w:t>ягоды</w:t>
            </w:r>
            <w:r w:rsidRPr="00FA78BE">
              <w:rPr>
                <w:rFonts w:ascii="Engravers MT" w:hAnsi="Engravers MT"/>
              </w:rPr>
              <w:t xml:space="preserve">, </w:t>
            </w:r>
            <w:r w:rsidRPr="00FA78BE">
              <w:rPr>
                <w:rFonts w:ascii="Cambria" w:hAnsi="Cambria" w:cs="Cambria"/>
              </w:rPr>
              <w:t>семена</w:t>
            </w:r>
            <w:r w:rsidRPr="00FA78BE">
              <w:rPr>
                <w:rFonts w:ascii="Engravers MT" w:hAnsi="Engravers MT"/>
              </w:rPr>
              <w:t xml:space="preserve">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Места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обитания</w:t>
            </w:r>
            <w:r w:rsidRPr="00FA78BE">
              <w:rPr>
                <w:rFonts w:ascii="Engravers MT" w:hAnsi="Engravers MT"/>
              </w:rPr>
              <w:t xml:space="preserve"> 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Леса</w:t>
            </w:r>
            <w:r w:rsidRPr="00FA78BE">
              <w:rPr>
                <w:rFonts w:ascii="Engravers MT" w:hAnsi="Engravers MT"/>
              </w:rPr>
              <w:t xml:space="preserve">, </w:t>
            </w:r>
            <w:r w:rsidRPr="00FA78BE">
              <w:rPr>
                <w:rFonts w:ascii="Cambria" w:hAnsi="Cambria" w:cs="Cambria"/>
              </w:rPr>
              <w:t>кустарники</w:t>
            </w:r>
            <w:r w:rsidRPr="00FA78BE">
              <w:rPr>
                <w:rFonts w:ascii="Engravers MT" w:hAnsi="Engravers MT"/>
              </w:rPr>
              <w:t xml:space="preserve">, </w:t>
            </w:r>
            <w:r w:rsidRPr="00FA78BE">
              <w:rPr>
                <w:rFonts w:ascii="Cambria" w:hAnsi="Cambria" w:cs="Cambria"/>
              </w:rPr>
              <w:t>сады</w:t>
            </w:r>
            <w:r w:rsidRPr="00FA78BE">
              <w:rPr>
                <w:rFonts w:ascii="Engravers MT" w:hAnsi="Engravers MT"/>
              </w:rPr>
              <w:t xml:space="preserve">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Распространённость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Центральная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Россия</w:t>
            </w:r>
            <w:r w:rsidRPr="00FA78BE">
              <w:rPr>
                <w:rFonts w:ascii="Engravers MT" w:hAnsi="Engravers MT"/>
              </w:rPr>
              <w:t xml:space="preserve">   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Период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размножения</w:t>
            </w:r>
            <w:r w:rsidRPr="00FA78BE">
              <w:rPr>
                <w:rFonts w:ascii="Engravers MT" w:hAnsi="Engravers MT"/>
              </w:rPr>
              <w:t xml:space="preserve">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Май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Engravers MT" w:hAnsi="Engravers MT" w:cs="Engravers MT"/>
              </w:rPr>
              <w:t>—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июнь</w:t>
            </w:r>
            <w:r w:rsidRPr="00FA78BE">
              <w:rPr>
                <w:rFonts w:ascii="Engravers MT" w:hAnsi="Engravers MT"/>
              </w:rPr>
              <w:t xml:space="preserve">           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Продолжительность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жизни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Обычно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около</w:t>
            </w:r>
            <w:r w:rsidRPr="00FA78BE">
              <w:rPr>
                <w:rFonts w:ascii="Engravers MT" w:hAnsi="Engravers MT"/>
              </w:rPr>
              <w:t xml:space="preserve"> 3</w:t>
            </w:r>
            <w:r w:rsidRPr="00FA78BE">
              <w:rPr>
                <w:rFonts w:ascii="Engravers MT" w:hAnsi="Engravers MT" w:cs="Engravers MT"/>
              </w:rPr>
              <w:t>–</w:t>
            </w:r>
            <w:r w:rsidRPr="00FA78BE">
              <w:rPr>
                <w:rFonts w:ascii="Engravers MT" w:hAnsi="Engravers MT"/>
              </w:rPr>
              <w:t xml:space="preserve">5 </w:t>
            </w:r>
            <w:r w:rsidRPr="00FA78BE">
              <w:rPr>
                <w:rFonts w:ascii="Cambria" w:hAnsi="Cambria" w:cs="Cambria"/>
              </w:rPr>
              <w:t>лет</w:t>
            </w:r>
            <w:r w:rsidRPr="00FA78BE">
              <w:rPr>
                <w:rFonts w:ascii="Engravers MT" w:hAnsi="Engravers MT"/>
              </w:rPr>
              <w:t xml:space="preserve">                     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Песня</w:t>
            </w:r>
            <w:r w:rsidRPr="00FA78BE">
              <w:rPr>
                <w:rFonts w:ascii="Engravers MT" w:hAnsi="Engravers MT"/>
              </w:rPr>
              <w:t xml:space="preserve">              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Engravers MT" w:hAnsi="Engravers MT"/>
              </w:rPr>
            </w:pPr>
            <w:r w:rsidRPr="00FA78BE">
              <w:rPr>
                <w:rFonts w:ascii="Cambria" w:hAnsi="Cambria" w:cs="Cambria"/>
              </w:rPr>
              <w:t>Известен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своим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красивым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мелодичным</w:t>
            </w:r>
            <w:r w:rsidRPr="00FA78BE">
              <w:rPr>
                <w:rFonts w:ascii="Engravers MT" w:hAnsi="Engravers MT"/>
              </w:rPr>
              <w:t xml:space="preserve"> </w:t>
            </w:r>
            <w:r w:rsidRPr="00FA78BE">
              <w:rPr>
                <w:rFonts w:ascii="Cambria" w:hAnsi="Cambria" w:cs="Cambria"/>
              </w:rPr>
              <w:t>голосом</w:t>
            </w:r>
          </w:p>
        </w:tc>
      </w:tr>
      <w:tr w:rsidR="00FA78BE" w:rsidRPr="00FA78BE" w:rsidTr="00FA78BE">
        <w:tc>
          <w:tcPr>
            <w:tcW w:w="247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Cambria" w:hAnsi="Cambria" w:cs="Cambria"/>
                <w:b/>
              </w:rPr>
            </w:pPr>
            <w:r w:rsidRPr="00FA78BE">
              <w:rPr>
                <w:rFonts w:ascii="Cambria" w:hAnsi="Cambria" w:cs="Cambria"/>
                <w:b/>
              </w:rPr>
              <w:t>ИСТОЧНИК</w:t>
            </w:r>
          </w:p>
        </w:tc>
        <w:tc>
          <w:tcPr>
            <w:tcW w:w="3902" w:type="dxa"/>
          </w:tcPr>
          <w:p w:rsidR="00FA78BE" w:rsidRPr="00FA78BE" w:rsidRDefault="00FA78BE" w:rsidP="00FA78BE">
            <w:pPr>
              <w:spacing w:line="276" w:lineRule="auto"/>
              <w:jc w:val="both"/>
              <w:rPr>
                <w:rFonts w:ascii="Cambria" w:hAnsi="Cambria" w:cs="Cambria"/>
                <w:b/>
                <w:lang w:val="en-US"/>
              </w:rPr>
            </w:pPr>
            <w:proofErr w:type="spellStart"/>
            <w:r w:rsidRPr="00FA78BE">
              <w:rPr>
                <w:rFonts w:ascii="Cambria" w:hAnsi="Cambria" w:cs="Cambria"/>
                <w:b/>
                <w:lang w:val="en-US"/>
              </w:rPr>
              <w:t>Gigachat</w:t>
            </w:r>
            <w:proofErr w:type="spellEnd"/>
          </w:p>
        </w:tc>
      </w:tr>
    </w:tbl>
    <w:p w:rsidR="00FA78BE" w:rsidRPr="00FA78BE" w:rsidRDefault="00FA78BE">
      <w:proofErr w:type="spellStart"/>
      <w:r w:rsidRPr="00CE17CC">
        <w:rPr>
          <w:rFonts w:ascii="Cambria" w:hAnsi="Cambria" w:cs="Cambria"/>
          <w:b/>
          <w:sz w:val="160"/>
          <w:szCs w:val="96"/>
        </w:rPr>
        <w:t>Сол</w:t>
      </w:r>
      <w:proofErr w:type="spellEnd"/>
      <w:r w:rsidRPr="00CE17CC">
        <w:rPr>
          <w:rFonts w:ascii="Cambria" w:hAnsi="Cambria" w:cs="Cambria"/>
          <w:b/>
          <w:noProof/>
          <w:sz w:val="96"/>
          <w:szCs w:val="96"/>
          <w:lang w:eastAsia="ru-RU"/>
        </w:rPr>
        <w:drawing>
          <wp:inline distT="0" distB="0" distL="0" distR="0" wp14:anchorId="2290ABAE" wp14:editId="2316FC78">
            <wp:extent cx="771525" cy="830999"/>
            <wp:effectExtent l="0" t="0" r="0" b="7620"/>
            <wp:docPr id="2" name="Рисунок 2" descr="C:\Users\A\Desktop\ОУ\Презентация\солов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Презентация\солове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18" cy="83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17CC">
        <w:rPr>
          <w:rFonts w:ascii="Cambria" w:hAnsi="Cambria" w:cs="Cambria"/>
          <w:b/>
          <w:sz w:val="144"/>
          <w:szCs w:val="96"/>
        </w:rPr>
        <w:t>вей</w:t>
      </w:r>
      <w:r>
        <w:rPr>
          <w:rFonts w:ascii="Cambria" w:hAnsi="Cambria" w:cs="Cambria"/>
          <w:b/>
          <w:sz w:val="144"/>
          <w:szCs w:val="96"/>
        </w:rPr>
        <w:t xml:space="preserve">   </w:t>
      </w:r>
      <w:bookmarkStart w:id="0" w:name="_GoBack"/>
      <w:bookmarkEnd w:id="0"/>
      <w:r>
        <w:rPr>
          <w:rFonts w:ascii="Cambria" w:hAnsi="Cambria" w:cs="Cambria"/>
          <w:b/>
          <w:sz w:val="144"/>
          <w:szCs w:val="96"/>
        </w:rPr>
        <w:t xml:space="preserve">      </w:t>
      </w:r>
      <w:ins w:id="1" w:author="A" w:date="2025-04-19T19:46:00Z">
        <w:del w:id="2" w:author="A" w:date="2025-04-19T19:46:00Z">
          <w:r w:rsidRPr="004C367C" w:rsidDel="002A79DA">
            <w:rPr>
              <w:noProof/>
              <w:lang w:eastAsia="ru-RU"/>
            </w:rPr>
            <w:drawing>
              <wp:inline distT="0" distB="0" distL="0" distR="0" wp14:anchorId="069FE0E8" wp14:editId="3E83C999">
                <wp:extent cx="3267075" cy="1799590"/>
                <wp:effectExtent l="0" t="0" r="9525" b="0"/>
                <wp:docPr id="1" name="Рисунок 1" descr="C:\Users\A\Downloads\2025-04-19_19-29-2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\Downloads\2025-04-19_19-29-2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588" b="6636"/>
                        <a:stretch/>
                      </pic:blipFill>
                      <pic:spPr bwMode="auto">
                        <a:xfrm>
                          <a:off x="0" y="0"/>
                          <a:ext cx="3327031" cy="183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del>
      </w:ins>
    </w:p>
    <w:p w:rsidR="00FA78BE" w:rsidRPr="00FA78BE" w:rsidRDefault="00FA78BE" w:rsidP="00FA78BE">
      <w:r w:rsidRPr="00FA78BE">
        <w:rPr>
          <w:b/>
          <w:u w:val="single"/>
        </w:rPr>
        <w:t>Легенды</w:t>
      </w:r>
      <w:r w:rsidRPr="00FA78BE">
        <w:rPr>
          <w:rFonts w:ascii="Engravers MT" w:hAnsi="Engravers MT" w:cs="Times New Roman"/>
          <w:b/>
          <w:u w:val="single"/>
        </w:rPr>
        <w:t xml:space="preserve"> </w:t>
      </w:r>
      <w:r w:rsidRPr="00FA78BE">
        <w:rPr>
          <w:b/>
          <w:u w:val="single"/>
        </w:rPr>
        <w:t>о</w:t>
      </w:r>
      <w:r w:rsidRPr="00FA78BE">
        <w:rPr>
          <w:rFonts w:ascii="Engravers MT" w:hAnsi="Engravers MT" w:cs="Times New Roman"/>
          <w:b/>
          <w:u w:val="single"/>
        </w:rPr>
        <w:t xml:space="preserve"> </w:t>
      </w:r>
      <w:r w:rsidRPr="00FA78BE">
        <w:rPr>
          <w:b/>
          <w:u w:val="single"/>
        </w:rPr>
        <w:t>соловьях</w:t>
      </w:r>
      <w:r w:rsidRPr="00FA78BE">
        <w:rPr>
          <w:rFonts w:ascii="Engravers MT" w:hAnsi="Engravers MT" w:cs="Times New Roman"/>
          <w:b/>
        </w:rPr>
        <w:br/>
      </w:r>
      <w:r w:rsidRPr="00FA78BE">
        <w:rPr>
          <w:shd w:val="clear" w:color="auto" w:fill="FFFFFF"/>
        </w:rPr>
        <w:t>В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Древней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Греции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соловей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считался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священной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птицей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поэзии</w:t>
      </w:r>
      <w:r w:rsidRPr="00FA78BE">
        <w:rPr>
          <w:rFonts w:ascii="Engravers MT" w:hAnsi="Engravers MT"/>
          <w:shd w:val="clear" w:color="auto" w:fill="FFFFFF"/>
        </w:rPr>
        <w:t xml:space="preserve">, </w:t>
      </w:r>
      <w:r w:rsidRPr="00FA78BE">
        <w:rPr>
          <w:shd w:val="clear" w:color="auto" w:fill="FFFFFF"/>
        </w:rPr>
        <w:t>как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позднее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лебедь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Римляне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были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такими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любителями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этих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птиц</w:t>
      </w:r>
      <w:r w:rsidRPr="00FA78BE">
        <w:rPr>
          <w:rFonts w:ascii="Engravers MT" w:hAnsi="Engravers MT"/>
          <w:shd w:val="clear" w:color="auto" w:fill="FFFFFF"/>
        </w:rPr>
        <w:t xml:space="preserve">, </w:t>
      </w:r>
      <w:r w:rsidRPr="00FA78BE">
        <w:rPr>
          <w:shd w:val="clear" w:color="auto" w:fill="FFFFFF"/>
        </w:rPr>
        <w:t>что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платили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за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них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безумные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цены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Соловей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стоил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дороже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раба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даже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оруженосца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Супруга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императора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Клавдия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proofErr w:type="spellStart"/>
      <w:r w:rsidRPr="00FA78BE">
        <w:rPr>
          <w:shd w:val="clear" w:color="auto" w:fill="FFFFFF"/>
        </w:rPr>
        <w:t>Агриппина</w:t>
      </w:r>
      <w:proofErr w:type="spellEnd"/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однажды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должна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была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купить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для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подарка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белого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соловья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Он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обошелся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ей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в</w:t>
      </w:r>
      <w:r w:rsidRPr="00FA78BE">
        <w:rPr>
          <w:rFonts w:ascii="Engravers MT" w:hAnsi="Engravers MT"/>
          <w:shd w:val="clear" w:color="auto" w:fill="FFFFFF"/>
        </w:rPr>
        <w:t xml:space="preserve"> 300 </w:t>
      </w:r>
      <w:r w:rsidRPr="00FA78BE">
        <w:rPr>
          <w:shd w:val="clear" w:color="auto" w:fill="FFFFFF"/>
        </w:rPr>
        <w:t>золотых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монет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Как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певца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траурных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песен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римляне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часто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изображали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соловья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вместе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другими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певчими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птицами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на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надгробных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монументах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Позже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христианская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церковь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заимствовала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эту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символику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глубокого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траура</w:t>
      </w:r>
      <w:r w:rsidRPr="00FA78BE">
        <w:rPr>
          <w:rFonts w:ascii="Engravers MT" w:hAnsi="Engravers MT"/>
          <w:shd w:val="clear" w:color="auto" w:fill="FFFFFF"/>
        </w:rPr>
        <w:t xml:space="preserve">. </w:t>
      </w:r>
      <w:r w:rsidRPr="00FA78BE">
        <w:rPr>
          <w:shd w:val="clear" w:color="auto" w:fill="FFFFFF"/>
        </w:rPr>
        <w:t>С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соловьями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сравнивали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души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праведников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с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rPr>
          <w:shd w:val="clear" w:color="auto" w:fill="FFFFFF"/>
        </w:rPr>
        <w:t>их</w:t>
      </w:r>
      <w:r w:rsidRPr="00FA78BE">
        <w:rPr>
          <w:rFonts w:ascii="Engravers MT" w:hAnsi="Engravers MT"/>
          <w:shd w:val="clear" w:color="auto" w:fill="FFFFFF"/>
        </w:rPr>
        <w:t xml:space="preserve"> </w:t>
      </w:r>
      <w:r w:rsidRPr="00FA78BE">
        <w:t>стремлением к небу.</w:t>
      </w:r>
    </w:p>
    <w:p w:rsidR="00FA78BE" w:rsidRPr="00FA78BE" w:rsidRDefault="00FA78BE" w:rsidP="00FA78BE">
      <w:pPr>
        <w:rPr>
          <w:rFonts w:ascii="Engravers MT" w:hAnsi="Engravers MT"/>
          <w:b/>
        </w:rPr>
      </w:pPr>
      <w:r w:rsidRPr="00FA78BE">
        <w:rPr>
          <w:rFonts w:ascii="Cambria" w:hAnsi="Cambria" w:cs="Cambria"/>
          <w:b/>
        </w:rPr>
        <w:t>Птица</w:t>
      </w:r>
      <w:r w:rsidRPr="00FA78BE">
        <w:rPr>
          <w:rFonts w:ascii="Engravers MT" w:hAnsi="Engravers MT"/>
          <w:b/>
        </w:rPr>
        <w:t xml:space="preserve"> </w:t>
      </w:r>
      <w:r w:rsidRPr="00FA78BE">
        <w:rPr>
          <w:rFonts w:ascii="Cambria" w:hAnsi="Cambria" w:cs="Cambria"/>
          <w:b/>
        </w:rPr>
        <w:t>Соловей</w:t>
      </w:r>
      <w:r w:rsidRPr="00FA78BE">
        <w:rPr>
          <w:rFonts w:ascii="Engravers MT" w:hAnsi="Engravers MT"/>
          <w:b/>
        </w:rPr>
        <w:t xml:space="preserve"> https://ru.wikipedia.org/wiki/</w:t>
      </w:r>
      <w:r w:rsidRPr="00FA78BE">
        <w:rPr>
          <w:rFonts w:ascii="Cambria" w:hAnsi="Cambria" w:cs="Cambria"/>
          <w:b/>
        </w:rPr>
        <w:t>Соловьи</w:t>
      </w:r>
    </w:p>
    <w:p w:rsidR="00FA78BE" w:rsidRPr="00FA78BE" w:rsidRDefault="00FA78BE" w:rsidP="00FA78BE">
      <w:pPr>
        <w:rPr>
          <w:rFonts w:ascii="Engravers MT" w:hAnsi="Engravers MT"/>
        </w:rPr>
      </w:pPr>
      <w:r w:rsidRPr="00FA78BE">
        <w:rPr>
          <w:rFonts w:ascii="Cambria" w:hAnsi="Cambria" w:cs="Cambria"/>
        </w:rPr>
        <w:t>Соловьи</w:t>
      </w:r>
      <w:r w:rsidRPr="00FA78BE">
        <w:rPr>
          <w:rFonts w:ascii="Engravers MT" w:hAnsi="Engravers MT"/>
        </w:rPr>
        <w:t>́ (</w:t>
      </w:r>
      <w:hyperlink r:id="rId7" w:tooltip="Латинский язык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лат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>.</w:t>
        </w:r>
      </w:hyperlink>
      <w:r w:rsidRPr="00FA78BE">
        <w:rPr>
          <w:rFonts w:ascii="Engravers MT" w:hAnsi="Engravers MT"/>
        </w:rPr>
        <w:t> </w:t>
      </w:r>
      <w:proofErr w:type="spellStart"/>
      <w:r w:rsidRPr="00FA78BE">
        <w:rPr>
          <w:rFonts w:ascii="Engravers MT" w:hAnsi="Engravers MT"/>
        </w:rPr>
        <w:t>Luscinia</w:t>
      </w:r>
      <w:proofErr w:type="spellEnd"/>
      <w:r w:rsidRPr="00FA78BE">
        <w:rPr>
          <w:rFonts w:ascii="Engravers MT" w:hAnsi="Engravers MT"/>
        </w:rPr>
        <w:t xml:space="preserve">) — </w:t>
      </w:r>
      <w:r w:rsidRPr="00FA78BE">
        <w:rPr>
          <w:rFonts w:ascii="Cambria" w:hAnsi="Cambria" w:cs="Cambria"/>
        </w:rPr>
        <w:t>род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птиц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из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отряда</w:t>
      </w:r>
      <w:r w:rsidRPr="00FA78BE">
        <w:rPr>
          <w:rFonts w:ascii="Engravers MT" w:hAnsi="Engravers MT"/>
        </w:rPr>
        <w:t> </w:t>
      </w:r>
      <w:proofErr w:type="spellStart"/>
      <w:r w:rsidRPr="00FA78BE">
        <w:rPr>
          <w:rFonts w:ascii="Engravers MT" w:hAnsi="Engravers MT"/>
        </w:rPr>
        <w:fldChar w:fldCharType="begin"/>
      </w:r>
      <w:r w:rsidRPr="00FA78BE">
        <w:rPr>
          <w:rFonts w:ascii="Engravers MT" w:hAnsi="Engravers MT"/>
        </w:rPr>
        <w:instrText xml:space="preserve"> HYPERLINK "https://ru.wikipedia.org/wiki/%D0%92%D0%BE%D1%80%D0%BE%D0%B1%D1%8C%D0%B8%D0%BD%D0%BE%D0%BE%D0%B1%D1%80%D0%B0%D0%B7%D0%BD%D1%8B%D0%B5" \o "</w:instrText>
      </w:r>
      <w:r w:rsidRPr="00FA78BE">
        <w:rPr>
          <w:rFonts w:ascii="Cambria" w:hAnsi="Cambria" w:cs="Cambria"/>
        </w:rPr>
        <w:instrText>Воробьинообразные</w:instrText>
      </w:r>
      <w:r w:rsidRPr="00FA78BE">
        <w:rPr>
          <w:rFonts w:ascii="Engravers MT" w:hAnsi="Engravers MT"/>
        </w:rPr>
        <w:instrText xml:space="preserve">" </w:instrText>
      </w:r>
      <w:r w:rsidRPr="00FA78BE">
        <w:rPr>
          <w:rFonts w:ascii="Engravers MT" w:hAnsi="Engravers MT"/>
        </w:rPr>
        <w:fldChar w:fldCharType="separate"/>
      </w:r>
      <w:r w:rsidRPr="00FA78BE">
        <w:rPr>
          <w:rStyle w:val="a4"/>
          <w:rFonts w:ascii="Cambria" w:hAnsi="Cambria" w:cs="Cambria"/>
          <w:color w:val="auto"/>
          <w:u w:val="none"/>
        </w:rPr>
        <w:t>воробьинообразных</w:t>
      </w:r>
      <w:proofErr w:type="spellEnd"/>
      <w:r w:rsidRPr="00FA78BE">
        <w:rPr>
          <w:rFonts w:ascii="Engravers MT" w:hAnsi="Engravers MT"/>
        </w:rPr>
        <w:fldChar w:fldCharType="end"/>
      </w:r>
      <w:hyperlink r:id="rId8" w:anchor="cite_note-ioc-1" w:history="1">
        <w:r w:rsidRPr="00FA78BE">
          <w:rPr>
            <w:rStyle w:val="a4"/>
            <w:rFonts w:ascii="Engravers MT" w:hAnsi="Engravers MT"/>
            <w:color w:val="auto"/>
            <w:u w:val="none"/>
          </w:rPr>
          <w:t>[1]</w:t>
        </w:r>
      </w:hyperlink>
      <w:r w:rsidRPr="00FA78BE">
        <w:rPr>
          <w:rFonts w:ascii="Engravers MT" w:hAnsi="Engravers MT"/>
        </w:rPr>
        <w:t xml:space="preserve">. </w:t>
      </w:r>
      <w:r w:rsidRPr="00FA78BE">
        <w:rPr>
          <w:rFonts w:ascii="Cambria" w:hAnsi="Cambria" w:cs="Cambria"/>
        </w:rPr>
        <w:t>В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зависимости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от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подхода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классификации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относится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либо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семейству</w:t>
      </w:r>
      <w:r w:rsidRPr="00FA78BE">
        <w:rPr>
          <w:rFonts w:ascii="Engravers MT" w:hAnsi="Engravers MT"/>
        </w:rPr>
        <w:t> </w:t>
      </w:r>
      <w:hyperlink r:id="rId9" w:tooltip="Дроздовые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дроздовых</w:t>
        </w:r>
      </w:hyperlink>
      <w:r w:rsidRPr="00FA78BE">
        <w:rPr>
          <w:rFonts w:ascii="Engravers MT" w:hAnsi="Engravers MT"/>
        </w:rPr>
        <w:t> (</w:t>
      </w:r>
      <w:proofErr w:type="spellStart"/>
      <w:r w:rsidRPr="00FA78BE">
        <w:rPr>
          <w:rFonts w:ascii="Engravers MT" w:hAnsi="Engravers MT"/>
        </w:rPr>
        <w:t>Turdidae</w:t>
      </w:r>
      <w:proofErr w:type="spellEnd"/>
      <w:r w:rsidRPr="00FA78BE">
        <w:rPr>
          <w:rFonts w:ascii="Engravers MT" w:hAnsi="Engravers MT"/>
        </w:rPr>
        <w:t xml:space="preserve">), </w:t>
      </w:r>
      <w:r w:rsidRPr="00FA78BE">
        <w:rPr>
          <w:rFonts w:ascii="Cambria" w:hAnsi="Cambria" w:cs="Cambria"/>
        </w:rPr>
        <w:t>либо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семейству</w:t>
      </w:r>
      <w:r w:rsidRPr="00FA78BE">
        <w:rPr>
          <w:rFonts w:ascii="Engravers MT" w:hAnsi="Engravers MT"/>
        </w:rPr>
        <w:t> </w:t>
      </w:r>
      <w:proofErr w:type="spellStart"/>
      <w:r w:rsidRPr="00FA78BE">
        <w:rPr>
          <w:rFonts w:ascii="Engravers MT" w:hAnsi="Engravers MT"/>
        </w:rPr>
        <w:fldChar w:fldCharType="begin"/>
      </w:r>
      <w:r w:rsidRPr="00FA78BE">
        <w:rPr>
          <w:rFonts w:ascii="Engravers MT" w:hAnsi="Engravers MT"/>
        </w:rPr>
        <w:instrText xml:space="preserve"> HYPERLINK "https://ru.wikipedia.org/wiki/%D0%9C%D1%83%D1%85%D0%BE%D0%BB%D0%BE%D0%B2%D0%BA%D0%BE%D0%B2%D1%8B%D0%B5" \o "</w:instrText>
      </w:r>
      <w:r w:rsidRPr="00FA78BE">
        <w:rPr>
          <w:rFonts w:ascii="Cambria" w:hAnsi="Cambria" w:cs="Cambria"/>
        </w:rPr>
        <w:instrText>Мухоловковые</w:instrText>
      </w:r>
      <w:r w:rsidRPr="00FA78BE">
        <w:rPr>
          <w:rFonts w:ascii="Engravers MT" w:hAnsi="Engravers MT"/>
        </w:rPr>
        <w:instrText xml:space="preserve">" </w:instrText>
      </w:r>
      <w:r w:rsidRPr="00FA78BE">
        <w:rPr>
          <w:rFonts w:ascii="Engravers MT" w:hAnsi="Engravers MT"/>
        </w:rPr>
        <w:fldChar w:fldCharType="separate"/>
      </w:r>
      <w:r w:rsidRPr="00FA78BE">
        <w:rPr>
          <w:rStyle w:val="a4"/>
          <w:rFonts w:ascii="Cambria" w:hAnsi="Cambria" w:cs="Cambria"/>
          <w:color w:val="auto"/>
          <w:u w:val="none"/>
        </w:rPr>
        <w:t>мухоловковых</w:t>
      </w:r>
      <w:proofErr w:type="spellEnd"/>
      <w:r w:rsidRPr="00FA78BE">
        <w:rPr>
          <w:rFonts w:ascii="Engravers MT" w:hAnsi="Engravers MT"/>
        </w:rPr>
        <w:fldChar w:fldCharType="end"/>
      </w:r>
      <w:r w:rsidRPr="00FA78BE">
        <w:rPr>
          <w:rFonts w:ascii="Engravers MT" w:hAnsi="Engravers MT"/>
        </w:rPr>
        <w:t> (</w:t>
      </w:r>
      <w:proofErr w:type="spellStart"/>
      <w:r w:rsidRPr="00FA78BE">
        <w:rPr>
          <w:rFonts w:ascii="Engravers MT" w:hAnsi="Engravers MT"/>
        </w:rPr>
        <w:t>Muscicapidae</w:t>
      </w:r>
      <w:proofErr w:type="spellEnd"/>
      <w:r w:rsidRPr="00FA78BE">
        <w:rPr>
          <w:rFonts w:ascii="Engravers MT" w:hAnsi="Engravers MT"/>
        </w:rPr>
        <w:t>).</w:t>
      </w:r>
    </w:p>
    <w:p w:rsidR="00FA78BE" w:rsidRPr="00FA78BE" w:rsidRDefault="00FA78BE" w:rsidP="00FA78BE">
      <w:pPr>
        <w:rPr>
          <w:rFonts w:ascii="Engravers MT" w:hAnsi="Engravers MT"/>
        </w:rPr>
      </w:pPr>
      <w:r w:rsidRPr="00FA78BE">
        <w:rPr>
          <w:rFonts w:ascii="Cambria" w:hAnsi="Cambria" w:cs="Cambria"/>
        </w:rPr>
        <w:t>Наиболее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известен</w:t>
      </w:r>
      <w:r w:rsidRPr="00FA78BE">
        <w:rPr>
          <w:rFonts w:ascii="Engravers MT" w:hAnsi="Engravers MT"/>
        </w:rPr>
        <w:t> </w:t>
      </w:r>
      <w:hyperlink r:id="rId10" w:tooltip="Обыкновенный соловей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обыкновенный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 xml:space="preserve"> </w:t>
        </w:r>
        <w:r w:rsidRPr="00FA78BE">
          <w:rPr>
            <w:rStyle w:val="a4"/>
            <w:rFonts w:ascii="Cambria" w:hAnsi="Cambria" w:cs="Cambria"/>
            <w:color w:val="auto"/>
            <w:u w:val="none"/>
          </w:rPr>
          <w:t>соловей</w:t>
        </w:r>
      </w:hyperlink>
      <w:r w:rsidRPr="00FA78BE">
        <w:rPr>
          <w:rFonts w:ascii="Engravers MT" w:hAnsi="Engravers MT"/>
        </w:rPr>
        <w:t> (</w:t>
      </w:r>
      <w:proofErr w:type="spellStart"/>
      <w:r w:rsidRPr="00FA78BE">
        <w:rPr>
          <w:rFonts w:ascii="Engravers MT" w:hAnsi="Engravers MT"/>
        </w:rPr>
        <w:t>Luscinia</w:t>
      </w:r>
      <w:proofErr w:type="spellEnd"/>
      <w:r w:rsidRPr="00FA78BE">
        <w:rPr>
          <w:rFonts w:ascii="Engravers MT" w:hAnsi="Engravers MT"/>
        </w:rPr>
        <w:t xml:space="preserve"> </w:t>
      </w:r>
      <w:proofErr w:type="spellStart"/>
      <w:r w:rsidRPr="00FA78BE">
        <w:rPr>
          <w:rFonts w:ascii="Engravers MT" w:hAnsi="Engravers MT"/>
        </w:rPr>
        <w:t>luscinia</w:t>
      </w:r>
      <w:proofErr w:type="spellEnd"/>
      <w:r w:rsidRPr="00FA78BE">
        <w:rPr>
          <w:rFonts w:ascii="Engravers MT" w:hAnsi="Engravers MT"/>
        </w:rPr>
        <w:t xml:space="preserve">) — </w:t>
      </w:r>
      <w:r w:rsidRPr="00FA78BE">
        <w:rPr>
          <w:rFonts w:ascii="Cambria" w:hAnsi="Cambria" w:cs="Cambria"/>
        </w:rPr>
        <w:t>птица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с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длиной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тела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около</w:t>
      </w:r>
      <w:r w:rsidRPr="00FA78BE">
        <w:rPr>
          <w:rFonts w:ascii="Engravers MT" w:hAnsi="Engravers MT"/>
        </w:rPr>
        <w:t xml:space="preserve"> 17 </w:t>
      </w:r>
      <w:r w:rsidRPr="00FA78BE">
        <w:rPr>
          <w:rFonts w:ascii="Cambria" w:hAnsi="Cambria" w:cs="Cambria"/>
        </w:rPr>
        <w:t>см</w:t>
      </w:r>
      <w:r w:rsidRPr="00FA78BE">
        <w:rPr>
          <w:rFonts w:ascii="Engravers MT" w:hAnsi="Engravers MT"/>
        </w:rPr>
        <w:t xml:space="preserve">, </w:t>
      </w:r>
      <w:r w:rsidRPr="00FA78BE">
        <w:rPr>
          <w:rFonts w:ascii="Cambria" w:hAnsi="Cambria" w:cs="Cambria"/>
        </w:rPr>
        <w:t>имеющая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длинные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ноги</w:t>
      </w:r>
      <w:r w:rsidRPr="00FA78BE">
        <w:rPr>
          <w:rFonts w:ascii="Engravers MT" w:hAnsi="Engravers MT"/>
        </w:rPr>
        <w:t xml:space="preserve">, </w:t>
      </w:r>
      <w:r w:rsidRPr="00FA78BE">
        <w:rPr>
          <w:rFonts w:ascii="Cambria" w:hAnsi="Cambria" w:cs="Cambria"/>
        </w:rPr>
        <w:t>большие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темные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глаза</w:t>
      </w:r>
      <w:r w:rsidRPr="00FA78BE">
        <w:rPr>
          <w:rFonts w:ascii="Engravers MT" w:hAnsi="Engravers MT"/>
        </w:rPr>
        <w:t xml:space="preserve">, </w:t>
      </w:r>
      <w:r w:rsidRPr="00FA78BE">
        <w:rPr>
          <w:rFonts w:ascii="Cambria" w:hAnsi="Cambria" w:cs="Cambria"/>
        </w:rPr>
        <w:t>буроватое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оперение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и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рыжеватый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хвост</w:t>
      </w:r>
      <w:r w:rsidRPr="00FA78BE">
        <w:rPr>
          <w:rFonts w:ascii="Engravers MT" w:hAnsi="Engravers MT"/>
        </w:rPr>
        <w:t>.</w:t>
      </w:r>
    </w:p>
    <w:p w:rsidR="00FA78BE" w:rsidRPr="00FA78BE" w:rsidRDefault="00FA78BE" w:rsidP="00FA78BE">
      <w:pPr>
        <w:rPr>
          <w:rFonts w:ascii="Engravers MT" w:hAnsi="Engravers MT"/>
        </w:rPr>
      </w:pPr>
      <w:r w:rsidRPr="00FA78BE">
        <w:rPr>
          <w:rFonts w:ascii="Cambria" w:hAnsi="Cambria" w:cs="Cambria"/>
        </w:rPr>
        <w:t>Распространён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в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Европе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и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Западной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Азии</w:t>
      </w:r>
      <w:r w:rsidRPr="00FA78BE">
        <w:rPr>
          <w:rFonts w:ascii="Engravers MT" w:hAnsi="Engravers MT"/>
        </w:rPr>
        <w:t xml:space="preserve"> (</w:t>
      </w:r>
      <w:r w:rsidRPr="00FA78BE">
        <w:rPr>
          <w:rFonts w:ascii="Cambria" w:hAnsi="Cambria" w:cs="Cambria"/>
        </w:rPr>
        <w:t>к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Востоку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до</w:t>
      </w:r>
      <w:r w:rsidRPr="00FA78BE">
        <w:rPr>
          <w:rFonts w:ascii="Engravers MT" w:hAnsi="Engravers MT"/>
        </w:rPr>
        <w:t> </w:t>
      </w:r>
      <w:hyperlink r:id="rId11" w:tooltip="Енисей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Енисея</w:t>
        </w:r>
      </w:hyperlink>
      <w:r w:rsidRPr="00FA78BE">
        <w:rPr>
          <w:rFonts w:ascii="Engravers MT" w:hAnsi="Engravers MT"/>
        </w:rPr>
        <w:t xml:space="preserve">), </w:t>
      </w:r>
      <w:r w:rsidRPr="00FA78BE">
        <w:rPr>
          <w:rFonts w:ascii="Cambria" w:hAnsi="Cambria" w:cs="Cambria"/>
        </w:rPr>
        <w:t>к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Югу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до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Северного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Кавказа</w:t>
      </w:r>
      <w:r w:rsidRPr="00FA78BE">
        <w:rPr>
          <w:rFonts w:ascii="Engravers MT" w:hAnsi="Engravers MT"/>
        </w:rPr>
        <w:t>.</w:t>
      </w:r>
    </w:p>
    <w:p w:rsidR="00FA78BE" w:rsidRPr="00FA78BE" w:rsidRDefault="00211559" w:rsidP="00FA78BE">
      <w:pPr>
        <w:rPr>
          <w:rFonts w:ascii="Engravers MT" w:hAnsi="Engravers MT"/>
        </w:rPr>
      </w:pPr>
      <w:hyperlink r:id="rId12" w:tooltip="Миграция птиц" w:history="1">
        <w:r w:rsidR="00FA78BE" w:rsidRPr="00FA78BE">
          <w:rPr>
            <w:rStyle w:val="a4"/>
            <w:rFonts w:ascii="Cambria" w:hAnsi="Cambria" w:cs="Cambria"/>
            <w:color w:val="auto"/>
            <w:u w:val="none"/>
          </w:rPr>
          <w:t>Перелётная</w:t>
        </w:r>
      </w:hyperlink>
      <w:r w:rsidR="00FA78BE" w:rsidRPr="00FA78BE">
        <w:rPr>
          <w:rFonts w:ascii="Engravers MT" w:hAnsi="Engravers MT"/>
        </w:rPr>
        <w:t> </w:t>
      </w:r>
      <w:r w:rsidR="00FA78BE" w:rsidRPr="00FA78BE">
        <w:rPr>
          <w:rFonts w:ascii="Cambria" w:hAnsi="Cambria" w:cs="Cambria"/>
        </w:rPr>
        <w:t>птица</w:t>
      </w:r>
      <w:r w:rsidR="00FA78BE" w:rsidRPr="00FA78BE">
        <w:rPr>
          <w:rFonts w:ascii="Engravers MT" w:hAnsi="Engravers MT"/>
        </w:rPr>
        <w:t xml:space="preserve">, </w:t>
      </w:r>
      <w:r w:rsidR="00FA78BE" w:rsidRPr="00FA78BE">
        <w:rPr>
          <w:rFonts w:ascii="Cambria" w:hAnsi="Cambria" w:cs="Cambria"/>
        </w:rPr>
        <w:t>зимует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в</w:t>
      </w:r>
      <w:r w:rsidR="00FA78BE" w:rsidRPr="00FA78BE">
        <w:rPr>
          <w:rFonts w:ascii="Engravers MT" w:hAnsi="Engravers MT"/>
        </w:rPr>
        <w:t> </w:t>
      </w:r>
      <w:hyperlink r:id="rId13" w:tooltip="Африка" w:history="1">
        <w:r w:rsidR="00FA78BE" w:rsidRPr="00FA78BE">
          <w:rPr>
            <w:rStyle w:val="a4"/>
            <w:rFonts w:ascii="Cambria" w:hAnsi="Cambria" w:cs="Cambria"/>
            <w:color w:val="auto"/>
            <w:u w:val="none"/>
          </w:rPr>
          <w:t>Африке</w:t>
        </w:r>
      </w:hyperlink>
      <w:r w:rsidR="00FA78BE" w:rsidRPr="00FA78BE">
        <w:rPr>
          <w:rFonts w:ascii="Engravers MT" w:hAnsi="Engravers MT"/>
        </w:rPr>
        <w:t xml:space="preserve">. </w:t>
      </w:r>
      <w:r w:rsidR="00FA78BE" w:rsidRPr="00FA78BE">
        <w:rPr>
          <w:rFonts w:ascii="Cambria" w:hAnsi="Cambria" w:cs="Cambria"/>
        </w:rPr>
        <w:t>Обитает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в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сырых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кустарниковых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зарослях</w:t>
      </w:r>
      <w:r w:rsidR="00FA78BE" w:rsidRPr="00FA78BE">
        <w:rPr>
          <w:rFonts w:ascii="Engravers MT" w:hAnsi="Engravers MT"/>
        </w:rPr>
        <w:t xml:space="preserve">, </w:t>
      </w:r>
      <w:r w:rsidR="00FA78BE" w:rsidRPr="00FA78BE">
        <w:rPr>
          <w:rFonts w:ascii="Cambria" w:hAnsi="Cambria" w:cs="Cambria"/>
        </w:rPr>
        <w:t>в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долинах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рек</w:t>
      </w:r>
      <w:r w:rsidR="00FA78BE" w:rsidRPr="00FA78BE">
        <w:rPr>
          <w:rFonts w:ascii="Engravers MT" w:hAnsi="Engravers MT"/>
        </w:rPr>
        <w:t xml:space="preserve">. </w:t>
      </w:r>
      <w:r w:rsidR="00FA78BE" w:rsidRPr="00FA78BE">
        <w:rPr>
          <w:rFonts w:ascii="Cambria" w:hAnsi="Cambria" w:cs="Cambria"/>
        </w:rPr>
        <w:t>Гнёзда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на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земле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или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очень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низко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в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кустах</w:t>
      </w:r>
      <w:r w:rsidR="00FA78BE" w:rsidRPr="00FA78BE">
        <w:rPr>
          <w:rFonts w:ascii="Engravers MT" w:hAnsi="Engravers MT"/>
        </w:rPr>
        <w:t xml:space="preserve">. </w:t>
      </w:r>
      <w:r w:rsidR="00FA78BE" w:rsidRPr="00FA78BE">
        <w:rPr>
          <w:rFonts w:ascii="Cambria" w:hAnsi="Cambria" w:cs="Cambria"/>
        </w:rPr>
        <w:t>В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кладке</w:t>
      </w:r>
      <w:r w:rsidR="00FA78BE" w:rsidRPr="00FA78BE">
        <w:rPr>
          <w:rFonts w:ascii="Engravers MT" w:hAnsi="Engravers MT"/>
        </w:rPr>
        <w:t xml:space="preserve"> 4—6 </w:t>
      </w:r>
      <w:r w:rsidR="00FA78BE" w:rsidRPr="00FA78BE">
        <w:rPr>
          <w:rFonts w:ascii="Cambria" w:hAnsi="Cambria" w:cs="Cambria"/>
        </w:rPr>
        <w:t>зеленоватых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или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голубоватых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с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пятнами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яиц</w:t>
      </w:r>
      <w:r w:rsidR="00FA78BE" w:rsidRPr="00FA78BE">
        <w:rPr>
          <w:rFonts w:ascii="Engravers MT" w:hAnsi="Engravers MT"/>
        </w:rPr>
        <w:t xml:space="preserve">. </w:t>
      </w:r>
      <w:r w:rsidR="00FA78BE" w:rsidRPr="00FA78BE">
        <w:rPr>
          <w:rFonts w:ascii="Cambria" w:hAnsi="Cambria" w:cs="Cambria"/>
        </w:rPr>
        <w:t>Насиживает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только</w:t>
      </w:r>
      <w:r w:rsidR="00FA78BE" w:rsidRPr="00FA78BE">
        <w:rPr>
          <w:rFonts w:ascii="Engravers MT" w:hAnsi="Engravers MT"/>
        </w:rPr>
        <w:t xml:space="preserve"> </w:t>
      </w:r>
      <w:r w:rsidR="00FA78BE" w:rsidRPr="00FA78BE">
        <w:rPr>
          <w:rFonts w:ascii="Cambria" w:hAnsi="Cambria" w:cs="Cambria"/>
        </w:rPr>
        <w:t>самка</w:t>
      </w:r>
      <w:r w:rsidR="00FA78BE" w:rsidRPr="00FA78BE">
        <w:rPr>
          <w:rFonts w:ascii="Engravers MT" w:hAnsi="Engravers MT"/>
        </w:rPr>
        <w:t xml:space="preserve"> 13 </w:t>
      </w:r>
      <w:r w:rsidR="00FA78BE" w:rsidRPr="00FA78BE">
        <w:rPr>
          <w:rFonts w:ascii="Cambria" w:hAnsi="Cambria" w:cs="Cambria"/>
        </w:rPr>
        <w:t>суток</w:t>
      </w:r>
      <w:r w:rsidR="00FA78BE" w:rsidRPr="00FA78BE">
        <w:rPr>
          <w:rFonts w:ascii="Engravers MT" w:hAnsi="Engravers MT"/>
        </w:rPr>
        <w:t xml:space="preserve">. </w:t>
      </w:r>
      <w:r w:rsidR="00FA78BE" w:rsidRPr="00FA78BE">
        <w:rPr>
          <w:rFonts w:ascii="Cambria" w:hAnsi="Cambria" w:cs="Cambria"/>
        </w:rPr>
        <w:t>Питается</w:t>
      </w:r>
      <w:r w:rsidR="00FA78BE" w:rsidRPr="00FA78BE">
        <w:rPr>
          <w:rFonts w:ascii="Engravers MT" w:hAnsi="Engravers MT"/>
        </w:rPr>
        <w:t> </w:t>
      </w:r>
      <w:hyperlink r:id="rId14" w:tooltip="Паук" w:history="1">
        <w:r w:rsidR="00FA78BE" w:rsidRPr="00FA78BE">
          <w:rPr>
            <w:rStyle w:val="a4"/>
            <w:rFonts w:ascii="Cambria" w:hAnsi="Cambria" w:cs="Cambria"/>
            <w:color w:val="auto"/>
            <w:u w:val="none"/>
          </w:rPr>
          <w:t>пауками</w:t>
        </w:r>
      </w:hyperlink>
      <w:r w:rsidR="00FA78BE" w:rsidRPr="00FA78BE">
        <w:rPr>
          <w:rFonts w:ascii="Engravers MT" w:hAnsi="Engravers MT"/>
        </w:rPr>
        <w:t>, </w:t>
      </w:r>
      <w:hyperlink r:id="rId15" w:tooltip="Насекомые" w:history="1">
        <w:r w:rsidR="00FA78BE" w:rsidRPr="00FA78BE">
          <w:rPr>
            <w:rStyle w:val="a4"/>
            <w:rFonts w:ascii="Cambria" w:hAnsi="Cambria" w:cs="Cambria"/>
            <w:color w:val="auto"/>
            <w:u w:val="none"/>
          </w:rPr>
          <w:t>насекомыми</w:t>
        </w:r>
      </w:hyperlink>
      <w:r w:rsidR="00FA78BE" w:rsidRPr="00FA78BE">
        <w:rPr>
          <w:rFonts w:ascii="Engravers MT" w:hAnsi="Engravers MT"/>
        </w:rPr>
        <w:t xml:space="preserve">, </w:t>
      </w:r>
      <w:r w:rsidR="00FA78BE" w:rsidRPr="00FA78BE">
        <w:rPr>
          <w:rFonts w:ascii="Cambria" w:hAnsi="Cambria" w:cs="Cambria"/>
        </w:rPr>
        <w:t>червями</w:t>
      </w:r>
      <w:r w:rsidR="00FA78BE" w:rsidRPr="00FA78BE">
        <w:rPr>
          <w:rFonts w:ascii="Engravers MT" w:hAnsi="Engravers MT"/>
        </w:rPr>
        <w:t xml:space="preserve">, </w:t>
      </w:r>
      <w:r w:rsidR="00FA78BE" w:rsidRPr="00FA78BE">
        <w:rPr>
          <w:rFonts w:ascii="Cambria" w:hAnsi="Cambria" w:cs="Cambria"/>
        </w:rPr>
        <w:t>ягодами</w:t>
      </w:r>
      <w:r w:rsidR="00FA78BE" w:rsidRPr="00FA78BE">
        <w:rPr>
          <w:rFonts w:ascii="Engravers MT" w:hAnsi="Engravers MT"/>
        </w:rPr>
        <w:t>.</w:t>
      </w:r>
    </w:p>
    <w:p w:rsidR="00E73BBA" w:rsidRDefault="00FA78BE" w:rsidP="00FA78BE">
      <w:r w:rsidRPr="00FA78BE">
        <w:rPr>
          <w:rFonts w:ascii="Cambria" w:hAnsi="Cambria" w:cs="Cambria"/>
        </w:rPr>
        <w:t>Пение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звучное</w:t>
      </w:r>
      <w:r w:rsidRPr="00FA78BE">
        <w:rPr>
          <w:rFonts w:ascii="Engravers MT" w:hAnsi="Engravers MT"/>
        </w:rPr>
        <w:t xml:space="preserve">, </w:t>
      </w:r>
      <w:r w:rsidRPr="00FA78BE">
        <w:rPr>
          <w:rFonts w:ascii="Cambria" w:hAnsi="Cambria" w:cs="Cambria"/>
        </w:rPr>
        <w:t>с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большим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количеством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колен</w:t>
      </w:r>
      <w:r w:rsidRPr="00FA78BE">
        <w:rPr>
          <w:rFonts w:ascii="Engravers MT" w:hAnsi="Engravers MT"/>
        </w:rPr>
        <w:t xml:space="preserve">. </w:t>
      </w:r>
      <w:r w:rsidRPr="00FA78BE">
        <w:rPr>
          <w:rFonts w:ascii="Cambria" w:hAnsi="Cambria" w:cs="Cambria"/>
        </w:rPr>
        <w:t>Южнее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и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западнее</w:t>
      </w:r>
      <w:r w:rsidRPr="00FA78BE">
        <w:rPr>
          <w:rFonts w:ascii="Engravers MT" w:hAnsi="Engravers MT"/>
        </w:rPr>
        <w:t xml:space="preserve"> — </w:t>
      </w:r>
      <w:r w:rsidRPr="00FA78BE">
        <w:rPr>
          <w:rFonts w:ascii="Cambria" w:hAnsi="Cambria" w:cs="Cambria"/>
        </w:rPr>
        <w:t>от</w:t>
      </w:r>
      <w:r w:rsidRPr="00FA78BE">
        <w:rPr>
          <w:rFonts w:ascii="Engravers MT" w:hAnsi="Engravers MT"/>
        </w:rPr>
        <w:t> </w:t>
      </w:r>
      <w:hyperlink r:id="rId16" w:tooltip="Испания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Испании</w:t>
        </w:r>
      </w:hyperlink>
      <w:r w:rsidRPr="00FA78BE">
        <w:rPr>
          <w:rFonts w:ascii="Engravers MT" w:hAnsi="Engravers MT"/>
        </w:rPr>
        <w:t> </w:t>
      </w:r>
      <w:r w:rsidRPr="00FA78BE">
        <w:rPr>
          <w:rFonts w:ascii="Cambria" w:hAnsi="Cambria" w:cs="Cambria"/>
        </w:rPr>
        <w:t>до</w:t>
      </w:r>
      <w:r w:rsidRPr="00FA78BE">
        <w:rPr>
          <w:rFonts w:ascii="Engravers MT" w:hAnsi="Engravers MT"/>
        </w:rPr>
        <w:t> </w:t>
      </w:r>
      <w:hyperlink r:id="rId17" w:tooltip="Западный Памир (страница отсутствует)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Западного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 xml:space="preserve"> </w:t>
        </w:r>
        <w:r w:rsidRPr="00FA78BE">
          <w:rPr>
            <w:rStyle w:val="a4"/>
            <w:rFonts w:ascii="Cambria" w:hAnsi="Cambria" w:cs="Cambria"/>
            <w:color w:val="auto"/>
            <w:u w:val="none"/>
          </w:rPr>
          <w:t>Памира</w:t>
        </w:r>
      </w:hyperlink>
      <w:r w:rsidRPr="00FA78BE">
        <w:rPr>
          <w:rFonts w:ascii="Engravers MT" w:hAnsi="Engravers MT"/>
        </w:rPr>
        <w:t> </w:t>
      </w:r>
      <w:r w:rsidRPr="00FA78BE">
        <w:rPr>
          <w:rFonts w:ascii="Cambria" w:hAnsi="Cambria" w:cs="Cambria"/>
        </w:rPr>
        <w:t>распространён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южный</w:t>
      </w:r>
      <w:r w:rsidRPr="00FA78BE">
        <w:rPr>
          <w:rFonts w:ascii="Engravers MT" w:hAnsi="Engravers MT"/>
        </w:rPr>
        <w:t xml:space="preserve">, </w:t>
      </w:r>
      <w:r w:rsidRPr="00FA78BE">
        <w:rPr>
          <w:rFonts w:ascii="Cambria" w:hAnsi="Cambria" w:cs="Cambria"/>
        </w:rPr>
        <w:t>или</w:t>
      </w:r>
      <w:r w:rsidRPr="00FA78BE">
        <w:rPr>
          <w:rFonts w:ascii="Engravers MT" w:hAnsi="Engravers MT"/>
        </w:rPr>
        <w:t> </w:t>
      </w:r>
      <w:hyperlink r:id="rId18" w:tooltip="Западный соловей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западный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 xml:space="preserve"> </w:t>
        </w:r>
        <w:r w:rsidRPr="00FA78BE">
          <w:rPr>
            <w:rStyle w:val="a4"/>
            <w:rFonts w:ascii="Cambria" w:hAnsi="Cambria" w:cs="Cambria"/>
            <w:color w:val="auto"/>
            <w:u w:val="none"/>
          </w:rPr>
          <w:t>соловей</w:t>
        </w:r>
      </w:hyperlink>
      <w:r w:rsidRPr="00FA78BE">
        <w:rPr>
          <w:rFonts w:ascii="Engravers MT" w:hAnsi="Engravers MT"/>
        </w:rPr>
        <w:t xml:space="preserve">. </w:t>
      </w:r>
      <w:r w:rsidRPr="00FA78BE">
        <w:rPr>
          <w:rFonts w:ascii="Cambria" w:hAnsi="Cambria" w:cs="Cambria"/>
        </w:rPr>
        <w:t>Ранее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роду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соловьёв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относились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также</w:t>
      </w:r>
      <w:r w:rsidRPr="00FA78BE">
        <w:rPr>
          <w:rFonts w:ascii="Engravers MT" w:hAnsi="Engravers MT"/>
        </w:rPr>
        <w:t> </w:t>
      </w:r>
      <w:hyperlink r:id="rId19" w:tooltip="Синий соловей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синий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 xml:space="preserve"> </w:t>
        </w:r>
        <w:r w:rsidRPr="00FA78BE">
          <w:rPr>
            <w:rStyle w:val="a4"/>
            <w:rFonts w:ascii="Cambria" w:hAnsi="Cambria" w:cs="Cambria"/>
            <w:color w:val="auto"/>
            <w:u w:val="none"/>
          </w:rPr>
          <w:t>соловей</w:t>
        </w:r>
      </w:hyperlink>
      <w:r w:rsidRPr="00FA78BE">
        <w:rPr>
          <w:rFonts w:ascii="Engravers MT" w:hAnsi="Engravers MT"/>
        </w:rPr>
        <w:t>, </w:t>
      </w:r>
      <w:hyperlink r:id="rId20" w:tooltip="Соловей-свистун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соловей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>-</w:t>
        </w:r>
        <w:r w:rsidRPr="00FA78BE">
          <w:rPr>
            <w:rStyle w:val="a4"/>
            <w:rFonts w:ascii="Cambria" w:hAnsi="Cambria" w:cs="Cambria"/>
            <w:color w:val="auto"/>
            <w:u w:val="none"/>
          </w:rPr>
          <w:t>свистун</w:t>
        </w:r>
      </w:hyperlink>
      <w:r w:rsidRPr="00FA78BE">
        <w:rPr>
          <w:rFonts w:ascii="Engravers MT" w:hAnsi="Engravers MT"/>
        </w:rPr>
        <w:t>, </w:t>
      </w:r>
      <w:hyperlink r:id="rId21" w:tooltip="Соловей-красношейка" w:history="1">
        <w:r w:rsidRPr="00FA78BE">
          <w:rPr>
            <w:rStyle w:val="a4"/>
            <w:rFonts w:ascii="Cambria" w:hAnsi="Cambria" w:cs="Cambria"/>
            <w:color w:val="auto"/>
            <w:u w:val="none"/>
          </w:rPr>
          <w:t>соловей</w:t>
        </w:r>
        <w:r w:rsidRPr="00FA78BE">
          <w:rPr>
            <w:rStyle w:val="a4"/>
            <w:rFonts w:ascii="Engravers MT" w:hAnsi="Engravers MT"/>
            <w:color w:val="auto"/>
            <w:u w:val="none"/>
          </w:rPr>
          <w:t>-</w:t>
        </w:r>
        <w:r w:rsidRPr="00FA78BE">
          <w:rPr>
            <w:rStyle w:val="a4"/>
            <w:rFonts w:ascii="Cambria" w:hAnsi="Cambria" w:cs="Cambria"/>
            <w:color w:val="auto"/>
            <w:u w:val="none"/>
          </w:rPr>
          <w:t>красношейка</w:t>
        </w:r>
      </w:hyperlink>
      <w:r w:rsidRPr="00FA78BE">
        <w:rPr>
          <w:rFonts w:ascii="Engravers MT" w:hAnsi="Engravers MT"/>
        </w:rPr>
        <w:t xml:space="preserve">, </w:t>
      </w:r>
      <w:r w:rsidRPr="00FA78BE">
        <w:rPr>
          <w:rFonts w:ascii="Cambria" w:hAnsi="Cambria" w:cs="Cambria"/>
        </w:rPr>
        <w:t>черногрудая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красношейка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и</w:t>
      </w:r>
      <w:r w:rsidRPr="00FA78BE">
        <w:rPr>
          <w:rFonts w:ascii="Engravers MT" w:hAnsi="Engravers MT"/>
        </w:rPr>
        <w:t xml:space="preserve"> </w:t>
      </w:r>
      <w:r w:rsidRPr="00FA78BE">
        <w:rPr>
          <w:rFonts w:ascii="Cambria" w:hAnsi="Cambria" w:cs="Cambria"/>
        </w:rPr>
        <w:t>др</w:t>
      </w:r>
      <w:r w:rsidRPr="00FA78BE">
        <w:rPr>
          <w:rFonts w:ascii="Engravers MT" w:hAnsi="Engravers MT"/>
        </w:rPr>
        <w:t>.</w:t>
      </w:r>
    </w:p>
    <w:p w:rsidR="00766181" w:rsidRDefault="00766181" w:rsidP="00FA78BE">
      <w:r>
        <w:lastRenderedPageBreak/>
        <w:t xml:space="preserve">  </w:t>
      </w:r>
    </w:p>
    <w:p w:rsidR="00766181" w:rsidRPr="00BC5BE1" w:rsidRDefault="00766181" w:rsidP="00BC5BE1">
      <w:pPr>
        <w:spacing w:line="276" w:lineRule="auto"/>
        <w:jc w:val="right"/>
        <w:rPr>
          <w:rFonts w:ascii="Engravers MT" w:hAnsi="Engravers MT"/>
        </w:rPr>
      </w:pPr>
      <w:r w:rsidRPr="00BC5BE1">
        <w:rPr>
          <w:rFonts w:ascii="Engravers MT" w:hAnsi="Engravers MT" w:cs="Cambria"/>
          <w:b/>
          <w:noProof/>
          <w:sz w:val="96"/>
          <w:szCs w:val="96"/>
          <w:lang w:eastAsia="ru-RU"/>
        </w:rPr>
        <w:drawing>
          <wp:inline distT="0" distB="0" distL="0" distR="0" wp14:anchorId="7D8D2BA4" wp14:editId="2BD01F27">
            <wp:extent cx="771525" cy="830999"/>
            <wp:effectExtent l="0" t="0" r="0" b="7620"/>
            <wp:docPr id="7" name="Рисунок 7" descr="C:\Users\A\Desktop\ОУ\Презентация\солов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Презентация\солове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18" cy="83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BE1">
        <w:rPr>
          <w:rFonts w:ascii="Cambria" w:hAnsi="Cambria" w:cs="Cambria"/>
          <w:sz w:val="24"/>
        </w:rPr>
        <w:t>Памятник</w:t>
      </w:r>
      <w:r w:rsidRPr="00BC5BE1">
        <w:rPr>
          <w:rFonts w:ascii="Engravers MT" w:hAnsi="Engravers MT"/>
          <w:sz w:val="24"/>
        </w:rPr>
        <w:t xml:space="preserve"> </w:t>
      </w:r>
      <w:r w:rsidRPr="00BC5BE1">
        <w:rPr>
          <w:rStyle w:val="a7"/>
          <w:rFonts w:ascii="Engravers MT" w:hAnsi="Engravers MT" w:cs="Arial"/>
          <w:color w:val="333333"/>
          <w:sz w:val="24"/>
          <w:shd w:val="clear" w:color="auto" w:fill="FFFFFF"/>
        </w:rPr>
        <w:t>«</w:t>
      </w:r>
      <w:r w:rsidRPr="00BC5BE1">
        <w:rPr>
          <w:rStyle w:val="a7"/>
          <w:rFonts w:ascii="Cambria" w:hAnsi="Cambria" w:cs="Cambria"/>
          <w:color w:val="333333"/>
          <w:sz w:val="24"/>
          <w:shd w:val="clear" w:color="auto" w:fill="FFFFFF"/>
        </w:rPr>
        <w:t>Курский</w:t>
      </w:r>
      <w:r w:rsidRPr="00BC5BE1">
        <w:rPr>
          <w:rStyle w:val="a7"/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Style w:val="a7"/>
          <w:rFonts w:ascii="Cambria" w:hAnsi="Cambria" w:cs="Cambria"/>
          <w:color w:val="333333"/>
          <w:sz w:val="24"/>
          <w:shd w:val="clear" w:color="auto" w:fill="FFFFFF"/>
        </w:rPr>
        <w:t>соловей</w:t>
      </w:r>
      <w:r w:rsidRPr="00BC5BE1">
        <w:rPr>
          <w:rStyle w:val="a7"/>
          <w:rFonts w:ascii="Engravers MT" w:hAnsi="Engravers MT" w:cs="Arial"/>
          <w:color w:val="333333"/>
          <w:sz w:val="24"/>
          <w:shd w:val="clear" w:color="auto" w:fill="FFFFFF"/>
        </w:rPr>
        <w:t>»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.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Открыт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в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2016</w:t>
      </w:r>
      <w:r w:rsidRPr="00BC5BE1">
        <w:rPr>
          <w:rFonts w:ascii="Engravers MT" w:hAnsi="Engravers MT" w:cs="Engravers MT"/>
          <w:color w:val="333333"/>
          <w:sz w:val="24"/>
          <w:shd w:val="clear" w:color="auto" w:fill="FFFFFF"/>
        </w:rPr>
        <w:t> 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году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на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улице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Карла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Маркса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,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перед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торговым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центром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Engravers MT" w:hAnsi="Engravers MT" w:cs="Engravers MT"/>
          <w:color w:val="333333"/>
          <w:sz w:val="24"/>
          <w:shd w:val="clear" w:color="auto" w:fill="FFFFFF"/>
        </w:rPr>
        <w:t>«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ГРИНН</w:t>
      </w:r>
      <w:r w:rsidRPr="00BC5BE1">
        <w:rPr>
          <w:rFonts w:ascii="Engravers MT" w:hAnsi="Engravers MT" w:cs="Engravers MT"/>
          <w:color w:val="333333"/>
          <w:sz w:val="24"/>
          <w:shd w:val="clear" w:color="auto" w:fill="FFFFFF"/>
        </w:rPr>
        <w:t>»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.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Скульптура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представляет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собой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поющую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бронзовую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птицу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,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сидящую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на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вершине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арки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в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виде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лаврового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венка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.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Высота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памятника</w:t>
      </w:r>
      <w:r w:rsidRPr="00BC5BE1">
        <w:rPr>
          <w:rFonts w:ascii="Engravers MT" w:hAnsi="Engravers MT" w:cs="Engravers MT"/>
          <w:color w:val="333333"/>
          <w:sz w:val="24"/>
          <w:shd w:val="clear" w:color="auto" w:fill="FFFFFF"/>
        </w:rPr>
        <w:t> — 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около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3</w:t>
      </w:r>
      <w:r w:rsidRPr="00BC5BE1">
        <w:rPr>
          <w:rFonts w:ascii="Engravers MT" w:hAnsi="Engravers MT" w:cs="Engravers MT"/>
          <w:color w:val="333333"/>
          <w:sz w:val="24"/>
          <w:shd w:val="clear" w:color="auto" w:fill="FFFFFF"/>
        </w:rPr>
        <w:t> 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м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.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Адрес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: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ул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>.</w:t>
      </w:r>
      <w:r w:rsidRPr="00BC5BE1">
        <w:rPr>
          <w:rFonts w:ascii="Engravers MT" w:hAnsi="Engravers MT" w:cs="Engravers MT"/>
          <w:color w:val="333333"/>
          <w:sz w:val="24"/>
          <w:shd w:val="clear" w:color="auto" w:fill="FFFFFF"/>
        </w:rPr>
        <w:t> 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Карла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z w:val="24"/>
          <w:shd w:val="clear" w:color="auto" w:fill="FFFFFF"/>
        </w:rPr>
        <w:t>Маркса</w:t>
      </w:r>
      <w:r w:rsidRPr="00BC5BE1">
        <w:rPr>
          <w:rFonts w:ascii="Engravers MT" w:hAnsi="Engravers MT" w:cs="Arial"/>
          <w:color w:val="333333"/>
          <w:sz w:val="24"/>
          <w:shd w:val="clear" w:color="auto" w:fill="FFFFFF"/>
        </w:rPr>
        <w:t>, 68</w:t>
      </w:r>
      <w:r w:rsidRPr="00BC5BE1">
        <w:rPr>
          <w:rFonts w:ascii="Engravers MT" w:hAnsi="Engravers MT" w:cs="Arial"/>
          <w:noProof/>
          <w:color w:val="333333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616C2181" wp14:editId="0C4E360C">
            <wp:simplePos x="723900" y="1628775"/>
            <wp:positionH relativeFrom="margin">
              <wp:align>right</wp:align>
            </wp:positionH>
            <wp:positionV relativeFrom="margin">
              <wp:align>top</wp:align>
            </wp:positionV>
            <wp:extent cx="1921510" cy="2143125"/>
            <wp:effectExtent l="0" t="0" r="2540" b="9525"/>
            <wp:wrapSquare wrapText="bothSides"/>
            <wp:docPr id="13" name="Рисунок 13" descr="C:\Users\A\Desktop\ОУ\Презентация\к маркс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esktop\ОУ\Презентация\к маркс_12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4" t="27843" r="33053" b="6826"/>
                    <a:stretch/>
                  </pic:blipFill>
                  <pic:spPr bwMode="auto">
                    <a:xfrm>
                      <a:off x="0" y="0"/>
                      <a:ext cx="1921510" cy="2143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66181" w:rsidRDefault="00BC5BE1" w:rsidP="00BC5BE1">
      <w:pPr>
        <w:spacing w:line="276" w:lineRule="auto"/>
      </w:pPr>
      <w:r w:rsidRPr="00BC5BE1">
        <w:rPr>
          <w:rFonts w:ascii="Engravers MT" w:hAnsi="Engravers MT" w:cs="Cambria"/>
          <w:b/>
          <w:noProof/>
          <w:sz w:val="96"/>
          <w:szCs w:val="96"/>
          <w:lang w:eastAsia="ru-RU"/>
        </w:rPr>
        <w:drawing>
          <wp:anchor distT="0" distB="0" distL="114300" distR="114300" simplePos="0" relativeHeight="251659264" behindDoc="0" locked="0" layoutInCell="1" allowOverlap="1" wp14:anchorId="191ED4CD" wp14:editId="4ED67BA3">
            <wp:simplePos x="0" y="0"/>
            <wp:positionH relativeFrom="column">
              <wp:posOffset>99060</wp:posOffset>
            </wp:positionH>
            <wp:positionV relativeFrom="paragraph">
              <wp:posOffset>297815</wp:posOffset>
            </wp:positionV>
            <wp:extent cx="771525" cy="830580"/>
            <wp:effectExtent l="0" t="0" r="0" b="7620"/>
            <wp:wrapSquare wrapText="bothSides"/>
            <wp:docPr id="10" name="Рисунок 10" descr="C:\Users\A\Desktop\ОУ\Презентация\солов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Презентация\солове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BE1" w:rsidRPr="00BC5BE1" w:rsidRDefault="00BC5BE1" w:rsidP="00BC5BE1">
      <w:pPr>
        <w:spacing w:line="276" w:lineRule="auto"/>
      </w:pPr>
    </w:p>
    <w:p w:rsidR="00766181" w:rsidRPr="00BC5BE1" w:rsidRDefault="00766181" w:rsidP="00BC5BE1">
      <w:pPr>
        <w:spacing w:line="276" w:lineRule="auto"/>
        <w:rPr>
          <w:rFonts w:ascii="Engravers MT" w:hAnsi="Engravers MT"/>
        </w:rPr>
      </w:pPr>
      <w:r w:rsidRPr="00BC5BE1">
        <w:rPr>
          <w:rStyle w:val="a7"/>
          <w:rFonts w:ascii="Cambria" w:hAnsi="Cambria" w:cs="Cambria"/>
          <w:color w:val="333333"/>
          <w:shd w:val="clear" w:color="auto" w:fill="FFFFFF"/>
        </w:rPr>
        <w:t>Памятник</w:t>
      </w:r>
      <w:r w:rsidRPr="00BC5BE1">
        <w:rPr>
          <w:rStyle w:val="a7"/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Style w:val="a7"/>
          <w:rFonts w:ascii="Cambria" w:hAnsi="Cambria" w:cs="Cambria"/>
          <w:color w:val="333333"/>
          <w:shd w:val="clear" w:color="auto" w:fill="FFFFFF"/>
        </w:rPr>
        <w:t>соловью</w:t>
      </w:r>
      <w:r w:rsidRPr="00BC5BE1">
        <w:rPr>
          <w:rStyle w:val="a7"/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Style w:val="a7"/>
          <w:rFonts w:ascii="Cambria" w:hAnsi="Cambria" w:cs="Cambria"/>
          <w:color w:val="333333"/>
          <w:shd w:val="clear" w:color="auto" w:fill="FFFFFF"/>
        </w:rPr>
        <w:t>на</w:t>
      </w:r>
      <w:r w:rsidRPr="00BC5BE1">
        <w:rPr>
          <w:rStyle w:val="a7"/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Style w:val="a7"/>
          <w:rFonts w:ascii="Cambria" w:hAnsi="Cambria" w:cs="Cambria"/>
          <w:color w:val="333333"/>
          <w:shd w:val="clear" w:color="auto" w:fill="FFFFFF"/>
        </w:rPr>
        <w:t>площади</w:t>
      </w:r>
      <w:r w:rsidRPr="00BC5BE1">
        <w:rPr>
          <w:rStyle w:val="a7"/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Style w:val="a7"/>
          <w:rFonts w:ascii="Cambria" w:hAnsi="Cambria" w:cs="Cambria"/>
          <w:color w:val="333333"/>
          <w:shd w:val="clear" w:color="auto" w:fill="FFFFFF"/>
        </w:rPr>
        <w:t>Добролюбова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. </w:t>
      </w:r>
      <w:r w:rsidRPr="00BC5BE1">
        <w:rPr>
          <w:rFonts w:ascii="Cambria" w:hAnsi="Cambria" w:cs="Cambria"/>
          <w:color w:val="333333"/>
          <w:shd w:val="clear" w:color="auto" w:fill="FFFFFF"/>
        </w:rPr>
        <w:t>Установлен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в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2022</w:t>
      </w:r>
      <w:r w:rsidRPr="00BC5BE1">
        <w:rPr>
          <w:rFonts w:ascii="Engravers MT" w:hAnsi="Engravers MT" w:cs="Engravers MT"/>
          <w:color w:val="333333"/>
          <w:shd w:val="clear" w:color="auto" w:fill="FFFFFF"/>
        </w:rPr>
        <w:t> </w:t>
      </w:r>
      <w:r w:rsidRPr="00BC5BE1">
        <w:rPr>
          <w:rFonts w:ascii="Cambria" w:hAnsi="Cambria" w:cs="Cambria"/>
          <w:color w:val="333333"/>
          <w:shd w:val="clear" w:color="auto" w:fill="FFFFFF"/>
        </w:rPr>
        <w:t>году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на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круглой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площадке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в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центре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клумбы</w:t>
      </w:r>
      <w:r w:rsidRPr="00BC5BE1">
        <w:rPr>
          <w:rFonts w:ascii="Engravers MT" w:hAnsi="Engravers MT" w:cs="Arial"/>
          <w:color w:val="333333"/>
          <w:shd w:val="clear" w:color="auto" w:fill="FFFFFF"/>
        </w:rPr>
        <w:t>.</w:t>
      </w:r>
      <w:r w:rsidR="00BC5BE1" w:rsidRPr="00BC5BE1">
        <w:rPr>
          <w:rFonts w:ascii="Engravers MT" w:hAnsi="Engravers MT" w:cs="Arial"/>
          <w:color w:val="333333"/>
          <w:shd w:val="clear" w:color="auto" w:fill="FFFFFF"/>
        </w:rPr>
        <w:t xml:space="preserve"> (</w:t>
      </w:r>
      <w:r w:rsidR="00BC5BE1" w:rsidRPr="00BC5BE1">
        <w:rPr>
          <w:rFonts w:ascii="Cambria" w:hAnsi="Cambria" w:cs="Cambria"/>
          <w:color w:val="333333"/>
          <w:shd w:val="clear" w:color="auto" w:fill="FFFFFF"/>
        </w:rPr>
        <w:t>Яндекс</w:t>
      </w:r>
      <w:r w:rsidR="00BC5BE1"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proofErr w:type="spellStart"/>
      <w:r w:rsidR="00BC5BE1" w:rsidRPr="00BC5BE1">
        <w:rPr>
          <w:rFonts w:ascii="Cambria" w:hAnsi="Cambria" w:cs="Cambria"/>
          <w:color w:val="333333"/>
          <w:shd w:val="clear" w:color="auto" w:fill="FFFFFF"/>
        </w:rPr>
        <w:t>нейро</w:t>
      </w:r>
      <w:proofErr w:type="spellEnd"/>
      <w:r w:rsidR="00BC5BE1" w:rsidRPr="00BC5BE1">
        <w:rPr>
          <w:rFonts w:ascii="Engravers MT" w:hAnsi="Engravers MT" w:cs="Arial"/>
          <w:color w:val="333333"/>
          <w:shd w:val="clear" w:color="auto" w:fill="FFFFFF"/>
        </w:rPr>
        <w:t>)</w:t>
      </w:r>
    </w:p>
    <w:p w:rsidR="00766181" w:rsidRPr="00BC5BE1" w:rsidRDefault="00766181" w:rsidP="00BC5BE1">
      <w:pPr>
        <w:spacing w:line="276" w:lineRule="auto"/>
      </w:pPr>
    </w:p>
    <w:p w:rsidR="00766181" w:rsidRPr="00BC5BE1" w:rsidRDefault="00766181" w:rsidP="00BC5BE1">
      <w:pPr>
        <w:spacing w:line="276" w:lineRule="auto"/>
      </w:pPr>
    </w:p>
    <w:p w:rsidR="00BC5BE1" w:rsidRPr="00BC5BE1" w:rsidRDefault="00BC5BE1" w:rsidP="00BC5BE1">
      <w:pPr>
        <w:spacing w:line="276" w:lineRule="auto"/>
        <w:rPr>
          <w:rFonts w:ascii="Engravers MT" w:hAnsi="Engravers MT"/>
          <w:b/>
        </w:rPr>
      </w:pPr>
      <w:r w:rsidRPr="00BC5BE1">
        <w:rPr>
          <w:rFonts w:ascii="Engravers MT" w:hAnsi="Engravers MT" w:cs="Cambria"/>
          <w:b/>
          <w:noProof/>
          <w:sz w:val="96"/>
          <w:szCs w:val="96"/>
          <w:lang w:eastAsia="ru-RU"/>
        </w:rPr>
        <w:drawing>
          <wp:anchor distT="0" distB="0" distL="114300" distR="114300" simplePos="0" relativeHeight="251660288" behindDoc="0" locked="0" layoutInCell="1" allowOverlap="1" wp14:anchorId="7A1B2FD3" wp14:editId="0006A1D3">
            <wp:simplePos x="0" y="0"/>
            <wp:positionH relativeFrom="margin">
              <wp:posOffset>389</wp:posOffset>
            </wp:positionH>
            <wp:positionV relativeFrom="margin">
              <wp:posOffset>3364230</wp:posOffset>
            </wp:positionV>
            <wp:extent cx="771525" cy="830999"/>
            <wp:effectExtent l="0" t="0" r="0" b="7620"/>
            <wp:wrapSquare wrapText="bothSides"/>
            <wp:docPr id="11" name="Рисунок 11" descr="C:\Users\A\Desktop\ОУ\Презентация\солов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Презентация\солове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0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23" w:history="1">
        <w:r w:rsidRPr="00BC5BE1">
          <w:rPr>
            <w:rStyle w:val="a4"/>
            <w:rFonts w:ascii="Cambria" w:hAnsi="Cambria" w:cs="Cambria"/>
            <w:b/>
            <w:color w:val="auto"/>
          </w:rPr>
          <w:t>Большой</w:t>
        </w:r>
        <w:r w:rsidRPr="00BC5BE1">
          <w:rPr>
            <w:rStyle w:val="a4"/>
            <w:rFonts w:ascii="Engravers MT" w:hAnsi="Engravers MT"/>
            <w:b/>
            <w:color w:val="auto"/>
          </w:rPr>
          <w:t xml:space="preserve"> </w:t>
        </w:r>
        <w:r w:rsidRPr="00BC5BE1">
          <w:rPr>
            <w:rStyle w:val="a4"/>
            <w:rFonts w:ascii="Cambria" w:hAnsi="Cambria" w:cs="Cambria"/>
            <w:b/>
            <w:color w:val="auto"/>
          </w:rPr>
          <w:t>словарь</w:t>
        </w:r>
        <w:r w:rsidRPr="00BC5BE1">
          <w:rPr>
            <w:rStyle w:val="a4"/>
            <w:rFonts w:ascii="Engravers MT" w:hAnsi="Engravers MT"/>
            <w:b/>
            <w:color w:val="auto"/>
          </w:rPr>
          <w:t xml:space="preserve"> </w:t>
        </w:r>
        <w:r w:rsidRPr="00BC5BE1">
          <w:rPr>
            <w:rStyle w:val="a4"/>
            <w:rFonts w:ascii="Cambria" w:hAnsi="Cambria" w:cs="Cambria"/>
            <w:b/>
            <w:color w:val="auto"/>
          </w:rPr>
          <w:t>русских</w:t>
        </w:r>
        <w:r w:rsidRPr="00BC5BE1">
          <w:rPr>
            <w:rStyle w:val="a4"/>
            <w:rFonts w:ascii="Engravers MT" w:hAnsi="Engravers MT"/>
            <w:b/>
            <w:color w:val="auto"/>
          </w:rPr>
          <w:t xml:space="preserve"> </w:t>
        </w:r>
        <w:r w:rsidRPr="00BC5BE1">
          <w:rPr>
            <w:rStyle w:val="a4"/>
            <w:rFonts w:ascii="Cambria" w:hAnsi="Cambria" w:cs="Cambria"/>
            <w:b/>
            <w:color w:val="auto"/>
          </w:rPr>
          <w:t>поговорок</w:t>
        </w:r>
      </w:hyperlink>
    </w:p>
    <w:p w:rsidR="00BC5BE1" w:rsidRPr="00BC5BE1" w:rsidRDefault="00BC5BE1" w:rsidP="00BC5BE1">
      <w:pPr>
        <w:spacing w:line="276" w:lineRule="auto"/>
        <w:rPr>
          <w:rFonts w:ascii="Engravers MT" w:hAnsi="Engravers MT"/>
        </w:rPr>
      </w:pPr>
      <w:r w:rsidRPr="00BC5BE1">
        <w:rPr>
          <w:rFonts w:ascii="Cambria" w:hAnsi="Cambria" w:cs="Cambria"/>
        </w:rPr>
        <w:t>Курский</w:t>
      </w:r>
      <w:r w:rsidRPr="00BC5BE1">
        <w:rPr>
          <w:rFonts w:ascii="Engravers MT" w:hAnsi="Engravers MT"/>
        </w:rPr>
        <w:t xml:space="preserve"> </w:t>
      </w:r>
      <w:r w:rsidRPr="00BC5BE1">
        <w:rPr>
          <w:rFonts w:ascii="Cambria" w:hAnsi="Cambria" w:cs="Cambria"/>
        </w:rPr>
        <w:t>соловей</w:t>
      </w:r>
      <w:r>
        <w:rPr>
          <w:rFonts w:ascii="Cambria" w:hAnsi="Cambria" w:cs="Cambria"/>
        </w:rPr>
        <w:t>.</w:t>
      </w:r>
      <w:r w:rsidRPr="00BC5BE1">
        <w:rPr>
          <w:rFonts w:ascii="Cambria" w:hAnsi="Cambria" w:cs="Cambria"/>
        </w:rPr>
        <w:t xml:space="preserve"> Толкование</w:t>
      </w:r>
    </w:p>
    <w:p w:rsidR="00BC5BE1" w:rsidRPr="00BC5BE1" w:rsidRDefault="00BC5BE1" w:rsidP="00BC5BE1">
      <w:pPr>
        <w:spacing w:line="276" w:lineRule="auto"/>
        <w:rPr>
          <w:rFonts w:ascii="Engravers MT" w:hAnsi="Engravers MT"/>
        </w:rPr>
      </w:pPr>
      <w:r w:rsidRPr="00BC5BE1">
        <w:rPr>
          <w:rFonts w:ascii="Cambria" w:hAnsi="Cambria" w:cs="Cambria"/>
        </w:rPr>
        <w:t>Разг</w:t>
      </w:r>
      <w:r w:rsidRPr="00BC5BE1">
        <w:rPr>
          <w:rFonts w:ascii="Engravers MT" w:hAnsi="Engravers MT"/>
        </w:rPr>
        <w:t>. 1. </w:t>
      </w:r>
      <w:r w:rsidRPr="00BC5BE1">
        <w:rPr>
          <w:rFonts w:ascii="Cambria" w:hAnsi="Cambria" w:cs="Cambria"/>
        </w:rPr>
        <w:t>О</w:t>
      </w:r>
      <w:r w:rsidRPr="00BC5BE1">
        <w:rPr>
          <w:rFonts w:ascii="Engravers MT" w:hAnsi="Engravers MT"/>
        </w:rPr>
        <w:t> </w:t>
      </w:r>
      <w:r w:rsidRPr="00BC5BE1">
        <w:rPr>
          <w:rFonts w:ascii="Cambria" w:hAnsi="Cambria" w:cs="Cambria"/>
        </w:rPr>
        <w:t>человеке</w:t>
      </w:r>
      <w:r w:rsidRPr="00BC5BE1">
        <w:rPr>
          <w:rFonts w:ascii="Engravers MT" w:hAnsi="Engravers MT"/>
        </w:rPr>
        <w:t>, </w:t>
      </w:r>
      <w:r w:rsidRPr="00BC5BE1">
        <w:rPr>
          <w:rFonts w:ascii="Cambria" w:hAnsi="Cambria" w:cs="Cambria"/>
        </w:rPr>
        <w:t>который</w:t>
      </w:r>
      <w:r w:rsidRPr="00BC5BE1">
        <w:rPr>
          <w:rFonts w:ascii="Engravers MT" w:hAnsi="Engravers MT"/>
        </w:rPr>
        <w:t> </w:t>
      </w:r>
      <w:r w:rsidRPr="00BC5BE1">
        <w:rPr>
          <w:rFonts w:ascii="Cambria" w:hAnsi="Cambria" w:cs="Cambria"/>
        </w:rPr>
        <w:t>хорошо</w:t>
      </w:r>
      <w:r w:rsidRPr="00BC5BE1">
        <w:rPr>
          <w:rFonts w:ascii="Engravers MT" w:hAnsi="Engravers MT"/>
        </w:rPr>
        <w:t> </w:t>
      </w:r>
      <w:r w:rsidRPr="00BC5BE1">
        <w:rPr>
          <w:rFonts w:ascii="Cambria" w:hAnsi="Cambria" w:cs="Cambria"/>
        </w:rPr>
        <w:t>поет</w:t>
      </w:r>
      <w:r w:rsidRPr="00BC5BE1">
        <w:rPr>
          <w:rFonts w:ascii="Engravers MT" w:hAnsi="Engravers MT"/>
        </w:rPr>
        <w:t>. 2. </w:t>
      </w:r>
      <w:r w:rsidRPr="00BC5BE1">
        <w:rPr>
          <w:rFonts w:ascii="Cambria" w:hAnsi="Cambria" w:cs="Cambria"/>
        </w:rPr>
        <w:t>Ирон</w:t>
      </w:r>
      <w:r w:rsidRPr="00BC5BE1">
        <w:rPr>
          <w:rFonts w:ascii="Engravers MT" w:hAnsi="Engravers MT"/>
        </w:rPr>
        <w:t>. </w:t>
      </w:r>
      <w:r w:rsidRPr="00BC5BE1">
        <w:rPr>
          <w:rFonts w:ascii="Cambria" w:hAnsi="Cambria" w:cs="Cambria"/>
        </w:rPr>
        <w:t>О</w:t>
      </w:r>
      <w:r w:rsidRPr="00BC5BE1">
        <w:rPr>
          <w:rFonts w:ascii="Engravers MT" w:hAnsi="Engravers MT"/>
        </w:rPr>
        <w:t> </w:t>
      </w:r>
      <w:r w:rsidRPr="00BC5BE1">
        <w:rPr>
          <w:rFonts w:ascii="Cambria" w:hAnsi="Cambria" w:cs="Cambria"/>
        </w:rPr>
        <w:t>краснобае</w:t>
      </w:r>
      <w:r w:rsidRPr="00BC5BE1">
        <w:rPr>
          <w:rFonts w:ascii="Engravers MT" w:hAnsi="Engravers MT"/>
        </w:rPr>
        <w:t>. </w:t>
      </w:r>
      <w:r w:rsidRPr="00BC5BE1">
        <w:rPr>
          <w:rFonts w:ascii="Cambria" w:hAnsi="Cambria" w:cs="Cambria"/>
        </w:rPr>
        <w:t>БМС</w:t>
      </w:r>
      <w:r w:rsidRPr="00BC5BE1">
        <w:rPr>
          <w:rFonts w:ascii="Engravers MT" w:hAnsi="Engravers MT"/>
        </w:rPr>
        <w:t> 1998, 541; </w:t>
      </w:r>
      <w:r w:rsidRPr="00BC5BE1">
        <w:rPr>
          <w:rFonts w:ascii="Cambria" w:hAnsi="Cambria" w:cs="Cambria"/>
        </w:rPr>
        <w:t>ЗС</w:t>
      </w:r>
      <w:r w:rsidRPr="00BC5BE1">
        <w:rPr>
          <w:rFonts w:ascii="Engravers MT" w:hAnsi="Engravers MT"/>
        </w:rPr>
        <w:t> 1996, 415.</w:t>
      </w:r>
    </w:p>
    <w:p w:rsidR="00766181" w:rsidRDefault="00766181" w:rsidP="00FA78BE"/>
    <w:p w:rsidR="00BC5BE1" w:rsidRDefault="00BC5BE1" w:rsidP="00FA78BE"/>
    <w:p w:rsidR="00BC5BE1" w:rsidRPr="00766181" w:rsidRDefault="00BC5BE1" w:rsidP="00BC5BE1">
      <w:r w:rsidRPr="00CE17CC">
        <w:rPr>
          <w:rFonts w:ascii="Cambria" w:hAnsi="Cambria" w:cs="Cambria"/>
          <w:b/>
          <w:noProof/>
          <w:sz w:val="96"/>
          <w:szCs w:val="96"/>
          <w:lang w:eastAsia="ru-RU"/>
        </w:rPr>
        <w:drawing>
          <wp:inline distT="0" distB="0" distL="0" distR="0" wp14:anchorId="5BC6F9BD" wp14:editId="7B67BC78">
            <wp:extent cx="771525" cy="830999"/>
            <wp:effectExtent l="0" t="0" r="0" b="7620"/>
            <wp:docPr id="12" name="Рисунок 12" descr="C:\Users\A\Desktop\ОУ\Презентация\солов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Презентация\солове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18" cy="83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18 </w:t>
      </w:r>
      <w:r w:rsidRPr="00BC5BE1">
        <w:rPr>
          <w:rFonts w:ascii="Calibri" w:hAnsi="Calibri" w:cs="Calibri"/>
          <w:color w:val="333333"/>
          <w:shd w:val="clear" w:color="auto" w:fill="FFFFFF"/>
        </w:rPr>
        <w:t>апреля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1911 </w:t>
      </w:r>
      <w:r w:rsidRPr="00BC5BE1">
        <w:rPr>
          <w:rFonts w:ascii="Cambria" w:hAnsi="Cambria" w:cs="Cambria"/>
          <w:color w:val="333333"/>
          <w:shd w:val="clear" w:color="auto" w:fill="FFFFFF"/>
        </w:rPr>
        <w:t>года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американский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учёный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Дж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. </w:t>
      </w:r>
      <w:proofErr w:type="spellStart"/>
      <w:r w:rsidRPr="00BC5BE1">
        <w:rPr>
          <w:rFonts w:ascii="Cambria" w:hAnsi="Cambria" w:cs="Cambria"/>
          <w:color w:val="333333"/>
          <w:shd w:val="clear" w:color="auto" w:fill="FFFFFF"/>
        </w:rPr>
        <w:t>Хелффридж</w:t>
      </w:r>
      <w:proofErr w:type="spellEnd"/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открыл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астероид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и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назвал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его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proofErr w:type="spellStart"/>
      <w:r w:rsidRPr="00BC5BE1">
        <w:rPr>
          <w:rFonts w:ascii="Engravers MT" w:hAnsi="Engravers MT" w:cs="Arial"/>
          <w:color w:val="333333"/>
          <w:shd w:val="clear" w:color="auto" w:fill="FFFFFF"/>
        </w:rPr>
        <w:t>Luscinia</w:t>
      </w:r>
      <w:proofErr w:type="spellEnd"/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Engravers MT" w:hAnsi="Engravers MT" w:cs="Engravers MT"/>
          <w:color w:val="333333"/>
          <w:shd w:val="clear" w:color="auto" w:fill="FFFFFF"/>
        </w:rPr>
        <w:t>—</w:t>
      </w:r>
      <w:r w:rsidRPr="00BC5BE1">
        <w:rPr>
          <w:rFonts w:ascii="Engravers MT" w:hAnsi="Engravers MT" w:cs="Arial"/>
          <w:color w:val="333333"/>
          <w:shd w:val="clear" w:color="auto" w:fill="FFFFFF"/>
        </w:rPr>
        <w:t xml:space="preserve"> </w:t>
      </w:r>
      <w:r w:rsidRPr="00BC5BE1">
        <w:rPr>
          <w:rFonts w:ascii="Cambria" w:hAnsi="Cambria" w:cs="Cambria"/>
          <w:color w:val="333333"/>
          <w:shd w:val="clear" w:color="auto" w:fill="FFFFFF"/>
        </w:rPr>
        <w:t>С</w:t>
      </w:r>
      <w:r w:rsidRPr="00BC5BE1">
        <w:rPr>
          <w:rFonts w:ascii="Calibri" w:hAnsi="Calibri" w:cs="Calibri"/>
          <w:color w:val="333333"/>
          <w:shd w:val="clear" w:color="auto" w:fill="FFFFFF"/>
        </w:rPr>
        <w:t>оловей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:rsidR="00BC5BE1" w:rsidRDefault="00BC5BE1" w:rsidP="00FA78BE"/>
    <w:p w:rsidR="00BC5BE1" w:rsidRPr="00766181" w:rsidRDefault="00BC5BE1"/>
    <w:sectPr w:rsidR="00BC5BE1" w:rsidRPr="00766181" w:rsidSect="00FA78BE">
      <w:pgSz w:w="16838" w:h="11906" w:orient="landscape"/>
      <w:pgMar w:top="426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1.5pt;height:66pt;visibility:visible;mso-wrap-style:square" o:bullet="t">
        <v:imagedata r:id="rId1" o:title="соловей"/>
      </v:shape>
    </w:pict>
  </w:numPicBullet>
  <w:abstractNum w:abstractNumId="0">
    <w:nsid w:val="3E5B649E"/>
    <w:multiLevelType w:val="multilevel"/>
    <w:tmpl w:val="ABB4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">
    <w15:presenceInfo w15:providerId="None" w15:userId="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AB"/>
    <w:rsid w:val="000022AB"/>
    <w:rsid w:val="00211559"/>
    <w:rsid w:val="00766181"/>
    <w:rsid w:val="00BC5BE1"/>
    <w:rsid w:val="00E73BBA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16B69-6CCE-48F9-9930-56B7C6F7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5B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5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7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A78B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7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78BE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661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C5B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5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w">
    <w:name w:val="w"/>
    <w:basedOn w:val="a0"/>
    <w:rsid w:val="00BC5BE1"/>
  </w:style>
  <w:style w:type="character" w:styleId="a8">
    <w:name w:val="Emphasis"/>
    <w:basedOn w:val="a0"/>
    <w:uiPriority w:val="20"/>
    <w:qFormat/>
    <w:rsid w:val="00BC5B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4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6712">
              <w:marLeft w:val="-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0%BB%D0%BE%D0%B2%D1%8C%D0%B8" TargetMode="External"/><Relationship Id="rId13" Type="http://schemas.openxmlformats.org/officeDocument/2006/relationships/hyperlink" Target="https://ru.wikipedia.org/wiki/%D0%90%D1%84%D1%80%D0%B8%D0%BA%D0%B0" TargetMode="External"/><Relationship Id="rId18" Type="http://schemas.openxmlformats.org/officeDocument/2006/relationships/hyperlink" Target="https://ru.wikipedia.org/wiki/%D0%97%D0%B0%D0%BF%D0%B0%D0%B4%D0%BD%D1%8B%D0%B9_%D1%81%D0%BE%D0%BB%D0%BE%D0%B2%D0%B5%D0%B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1%D0%BE%D0%BB%D0%BE%D0%B2%D0%B5%D0%B9-%D0%BA%D1%80%D0%B0%D1%81%D0%BD%D0%BE%D1%88%D0%B5%D0%B9%D0%BA%D0%B0" TargetMode="External"/><Relationship Id="rId7" Type="http://schemas.openxmlformats.org/officeDocument/2006/relationships/hyperlink" Target="https://ru.wikipedia.org/wiki/%D0%9B%D0%B0%D1%82%D0%B8%D0%BD%D1%81%D0%BA%D0%B8%D0%B9_%D1%8F%D0%B7%D1%8B%D0%BA" TargetMode="External"/><Relationship Id="rId12" Type="http://schemas.openxmlformats.org/officeDocument/2006/relationships/hyperlink" Target="https://ru.wikipedia.org/wiki/%D0%9C%D0%B8%D0%B3%D1%80%D0%B0%D1%86%D0%B8%D1%8F_%D0%BF%D1%82%D0%B8%D1%86" TargetMode="External"/><Relationship Id="rId17" Type="http://schemas.openxmlformats.org/officeDocument/2006/relationships/hyperlink" Target="https://ru.wikipedia.org/w/index.php?title=%D0%97%D0%B0%D0%BF%D0%B0%D0%B4%D0%BD%D1%8B%D0%B9_%D0%9F%D0%B0%D0%BC%D0%B8%D1%80&amp;action=edit&amp;redlink=1" TargetMode="Externa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1%81%D0%BF%D0%B0%D0%BD%D0%B8%D1%8F" TargetMode="External"/><Relationship Id="rId20" Type="http://schemas.openxmlformats.org/officeDocument/2006/relationships/hyperlink" Target="https://ru.wikipedia.org/wiki/%D0%A1%D0%BE%D0%BB%D0%BE%D0%B2%D0%B5%D0%B9-%D1%81%D0%B2%D0%B8%D1%81%D1%82%D1%83%D0%BD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hyperlink" Target="https://ru.wikipedia.org/wiki/%D0%95%D0%BD%D0%B8%D1%81%D0%B5%D0%B9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hyperlink" Target="https://ru.wikipedia.org/wiki/%D0%9D%D0%B0%D1%81%D0%B5%D0%BA%D0%BE%D0%BC%D1%8B%D0%B5" TargetMode="External"/><Relationship Id="rId23" Type="http://schemas.openxmlformats.org/officeDocument/2006/relationships/hyperlink" Target="https://dic.academic.ru/contents.nsf/proverbs/" TargetMode="External"/><Relationship Id="rId10" Type="http://schemas.openxmlformats.org/officeDocument/2006/relationships/hyperlink" Target="https://ru.wikipedia.org/wiki/%D0%9E%D0%B1%D1%8B%D0%BA%D0%BD%D0%BE%D0%B2%D0%B5%D0%BD%D0%BD%D1%8B%D0%B9_%D1%81%D0%BE%D0%BB%D0%BE%D0%B2%D0%B5%D0%B9" TargetMode="External"/><Relationship Id="rId19" Type="http://schemas.openxmlformats.org/officeDocument/2006/relationships/hyperlink" Target="https://ru.wikipedia.org/wiki/%D0%A1%D0%B8%D0%BD%D0%B8%D0%B9_%D1%81%D0%BE%D0%BB%D0%BE%D0%B2%D0%B5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1%80%D0%BE%D0%B7%D0%B4%D0%BE%D0%B2%D1%8B%D0%B5" TargetMode="External"/><Relationship Id="rId14" Type="http://schemas.openxmlformats.org/officeDocument/2006/relationships/hyperlink" Target="https://ru.wikipedia.org/wiki/%D0%9F%D0%B0%D1%83%D0%BA" TargetMode="External"/><Relationship Id="rId22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2025-04-19T19:48:00Z</dcterms:created>
  <dcterms:modified xsi:type="dcterms:W3CDTF">2025-04-19T21:15:00Z</dcterms:modified>
</cp:coreProperties>
</file>